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F8FD" w14:textId="7920CCC1" w:rsidR="00CA420D" w:rsidRDefault="00CA420D">
      <w:pPr>
        <w:spacing w:after="160" w:line="259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works</w:t>
      </w:r>
      <w:proofErr w:type="spellEnd"/>
      <w:r>
        <w:t>.</w:t>
      </w:r>
    </w:p>
    <w:p w14:paraId="5E55E30F" w14:textId="77777777" w:rsidR="00CA420D" w:rsidRDefault="00CA420D">
      <w:pPr>
        <w:spacing w:after="160" w:line="259" w:lineRule="auto"/>
      </w:pPr>
    </w:p>
    <w:p w14:paraId="61AF89CC" w14:textId="6950DDB2" w:rsidR="00B21C5E" w:rsidRDefault="00B21C5E">
      <w:pPr>
        <w:spacing w:after="160" w:line="259" w:lineRule="auto"/>
      </w:pPr>
      <w:r>
        <w:br w:type="page"/>
      </w:r>
    </w:p>
    <w:p w14:paraId="358BB5FB" w14:textId="7A5BF8E1" w:rsidR="0029392B" w:rsidRDefault="0029392B" w:rsidP="00AD0DCC"/>
    <w:p w14:paraId="41A15A47" w14:textId="77777777" w:rsidR="003E71F8" w:rsidRDefault="00CA420D" w:rsidP="00CA420D">
      <w:r>
        <w:t xml:space="preserve">But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doc</w:t>
      </w:r>
      <w:proofErr w:type="spellEnd"/>
      <w:r>
        <w:t xml:space="preserve"> </w:t>
      </w:r>
      <w:proofErr w:type="spellStart"/>
      <w:r>
        <w:t>crashes</w:t>
      </w:r>
      <w:proofErr w:type="spellEnd"/>
      <w:r w:rsidR="003E71F8">
        <w:t xml:space="preserve"> after </w:t>
      </w:r>
      <w:proofErr w:type="spellStart"/>
      <w:r w:rsidR="003E71F8">
        <w:t>loading</w:t>
      </w:r>
      <w:proofErr w:type="spellEnd"/>
      <w:r w:rsidR="003E71F8">
        <w:t xml:space="preserve"> and </w:t>
      </w:r>
      <w:proofErr w:type="spellStart"/>
      <w:r w:rsidR="003E71F8">
        <w:t>saving</w:t>
      </w:r>
      <w:proofErr w:type="spellEnd"/>
      <w:r w:rsidR="003E71F8">
        <w:t xml:space="preserve"> </w:t>
      </w:r>
      <w:proofErr w:type="spellStart"/>
      <w:r w:rsidR="003E71F8">
        <w:t>the</w:t>
      </w:r>
      <w:proofErr w:type="spellEnd"/>
      <w:r w:rsidR="003E71F8">
        <w:t xml:space="preserve"> </w:t>
      </w:r>
      <w:proofErr w:type="spellStart"/>
      <w:r w:rsidR="003E71F8">
        <w:t>doc</w:t>
      </w:r>
      <w:proofErr w:type="spellEnd"/>
      <w:r w:rsidR="003E71F8">
        <w:t xml:space="preserve"> via </w:t>
      </w:r>
      <w:proofErr w:type="spellStart"/>
      <w:r w:rsidR="003E71F8">
        <w:t>DocIO</w:t>
      </w:r>
      <w:proofErr w:type="spellEnd"/>
      <w:r w:rsidR="003E71F8">
        <w:t>.</w:t>
      </w:r>
    </w:p>
    <w:p w14:paraId="3567B7D1" w14:textId="356ABE91" w:rsidR="00CA420D" w:rsidRDefault="00CA420D" w:rsidP="00CA420D">
      <w:r>
        <w:t xml:space="preserve">So </w:t>
      </w:r>
      <w:proofErr w:type="spellStart"/>
      <w:r>
        <w:t>maybe</w:t>
      </w:r>
      <w:proofErr w:type="spellEnd"/>
      <w:r>
        <w:t xml:space="preserve"> </w:t>
      </w:r>
      <w:proofErr w:type="spellStart"/>
      <w:r>
        <w:t>it</w:t>
      </w:r>
      <w:r w:rsidR="003E71F8">
        <w:t>’s</w:t>
      </w:r>
      <w:proofErr w:type="spellEnd"/>
      <w:r w:rsidR="003E71F8">
        <w:t xml:space="preserve"> a</w:t>
      </w:r>
      <w:r>
        <w:t xml:space="preserve"> p</w:t>
      </w:r>
      <w:proofErr w:type="spellStart"/>
      <w:r>
        <w:t>roblem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header</w:t>
      </w:r>
      <w:proofErr w:type="spellEnd"/>
      <w:r w:rsidR="003E71F8">
        <w:t>?</w:t>
      </w:r>
    </w:p>
    <w:p w14:paraId="5B1D8323" w14:textId="163CB3FA" w:rsidR="003E71F8" w:rsidRDefault="003E71F8" w:rsidP="00CA420D"/>
    <w:p w14:paraId="31D144A1" w14:textId="10EEDCA6" w:rsidR="003E71F8" w:rsidRDefault="003E71F8" w:rsidP="00CA420D">
      <w:r>
        <w:t xml:space="preserve">The </w:t>
      </w:r>
      <w:proofErr w:type="spellStart"/>
      <w:r>
        <w:t>orginal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deleted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reasons</w:t>
      </w:r>
      <w:proofErr w:type="spellEnd"/>
      <w:r>
        <w:t>.</w:t>
      </w:r>
    </w:p>
    <w:p w14:paraId="36938447" w14:textId="5D9089A1" w:rsidR="003E71F8" w:rsidRDefault="003E71F8" w:rsidP="00CA420D">
      <w:r>
        <w:t xml:space="preserve">Also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and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</w:t>
      </w:r>
      <w:proofErr w:type="spellStart"/>
      <w:r>
        <w:t>messages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>.</w:t>
      </w:r>
    </w:p>
    <w:p w14:paraId="5B408980" w14:textId="1E43F3BF" w:rsidR="003E71F8" w:rsidRDefault="003E71F8" w:rsidP="00CA420D">
      <w:r>
        <w:t xml:space="preserve">But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error</w:t>
      </w:r>
      <w:proofErr w:type="spellEnd"/>
      <w:r>
        <w:t xml:space="preserve"> </w:t>
      </w:r>
      <w:proofErr w:type="spellStart"/>
      <w:r>
        <w:t>occures</w:t>
      </w:r>
      <w:proofErr w:type="spellEnd"/>
      <w:r>
        <w:t xml:space="preserve"> </w:t>
      </w:r>
      <w:proofErr w:type="spellStart"/>
      <w:r>
        <w:t>nevertheless</w:t>
      </w:r>
      <w:proofErr w:type="spellEnd"/>
      <w:r>
        <w:t xml:space="preserve"> after </w:t>
      </w:r>
      <w:proofErr w:type="spellStart"/>
      <w:r>
        <w:t>loading</w:t>
      </w:r>
      <w:proofErr w:type="spellEnd"/>
      <w:r>
        <w:t xml:space="preserve"> and </w:t>
      </w:r>
      <w:proofErr w:type="spellStart"/>
      <w:r>
        <w:t>saving</w:t>
      </w:r>
      <w:proofErr w:type="spellEnd"/>
      <w:r>
        <w:t xml:space="preserve"> via </w:t>
      </w:r>
      <w:proofErr w:type="spellStart"/>
      <w:r>
        <w:t>DocIO</w:t>
      </w:r>
      <w:proofErr w:type="spellEnd"/>
      <w:r>
        <w:t>.</w:t>
      </w:r>
    </w:p>
    <w:p w14:paraId="0F2F866C" w14:textId="2D4485FF" w:rsidR="003E71F8" w:rsidRDefault="003E71F8" w:rsidP="00CA420D"/>
    <w:sectPr w:rsidR="003E71F8" w:rsidSect="00CA420D">
      <w:headerReference w:type="default" r:id="rId7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3C98D" w14:textId="77777777" w:rsidR="00C15D98" w:rsidRDefault="00C15D98" w:rsidP="00902B79">
      <w:r>
        <w:separator/>
      </w:r>
    </w:p>
  </w:endnote>
  <w:endnote w:type="continuationSeparator" w:id="0">
    <w:p w14:paraId="7C788742" w14:textId="77777777" w:rsidR="00C15D98" w:rsidRDefault="00C15D98" w:rsidP="0090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36637" w14:textId="77777777" w:rsidR="00C15D98" w:rsidRDefault="00C15D98" w:rsidP="00902B79">
      <w:r>
        <w:separator/>
      </w:r>
    </w:p>
  </w:footnote>
  <w:footnote w:type="continuationSeparator" w:id="0">
    <w:p w14:paraId="137A6603" w14:textId="77777777" w:rsidR="00C15D98" w:rsidRDefault="00C15D98" w:rsidP="00902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A0D3" w14:textId="77777777" w:rsidR="00902B79" w:rsidRDefault="00902B79" w:rsidP="00CA420D">
    <w:pPr>
      <w:pStyle w:val="Kopfzeile"/>
      <w:jc w:val="center"/>
    </w:pPr>
    <w:ins w:id="0" w:author="Lammerich, Marcus | Notar Dr. Marc Grotheer" w:date="2021-08-11T14:45:00Z">
      <w:r>
        <w:t xml:space="preserve">- </w:t>
      </w:r>
    </w:ins>
    <w:customXmlInsRangeStart w:id="1" w:author="Lammerich, Marcus | Notar Dr. Marc Grotheer" w:date="2021-08-11T14:45:00Z"/>
    <w:sdt>
      <w:sdtPr>
        <w:id w:val="645626063"/>
        <w:docPartObj>
          <w:docPartGallery w:val="Page Numbers (Top of Page)"/>
          <w:docPartUnique/>
        </w:docPartObj>
      </w:sdtPr>
      <w:sdtEndPr/>
      <w:sdtContent>
        <w:customXmlInsRangeEnd w:id="1"/>
        <w:ins w:id="2" w:author="Lammerich, Marcus | Notar Dr. Marc Grotheer" w:date="2021-08-11T14:45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-</w:t>
          </w:r>
        </w:ins>
        <w:customXmlInsRangeStart w:id="3" w:author="Lammerich, Marcus | Notar Dr. Marc Grotheer" w:date="2021-08-11T14:45:00Z"/>
      </w:sdtContent>
    </w:sdt>
    <w:customXmlInsRange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4491"/>
    <w:multiLevelType w:val="multilevel"/>
    <w:tmpl w:val="805CC2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83BAF"/>
    <w:multiLevelType w:val="multilevel"/>
    <w:tmpl w:val="4EA8F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E155C"/>
    <w:multiLevelType w:val="multilevel"/>
    <w:tmpl w:val="39E211B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8859A8"/>
    <w:multiLevelType w:val="multilevel"/>
    <w:tmpl w:val="7ECA6F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E44467"/>
    <w:multiLevelType w:val="multilevel"/>
    <w:tmpl w:val="6CEE4696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490C3E"/>
    <w:multiLevelType w:val="multilevel"/>
    <w:tmpl w:val="62B638DE"/>
    <w:styleLink w:val="DETextkrpernummeriert"/>
    <w:lvl w:ilvl="0">
      <w:start w:val="1"/>
      <w:numFmt w:val="decimal"/>
      <w:pStyle w:val="Textkrpernummeriert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Textkrpernummeriert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Textkrpernummeriert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Textkrpernummeriert4"/>
      <w:lvlText w:val="%4."/>
      <w:lvlJc w:val="left"/>
      <w:pPr>
        <w:ind w:left="1418" w:hanging="709"/>
      </w:pPr>
      <w:rPr>
        <w:rFonts w:hint="default"/>
      </w:rPr>
    </w:lvl>
    <w:lvl w:ilvl="4">
      <w:start w:val="1"/>
      <w:numFmt w:val="lowerRoman"/>
      <w:pStyle w:val="Textkrpernummeriert5"/>
      <w:lvlText w:val="(%5)"/>
      <w:lvlJc w:val="left"/>
      <w:pPr>
        <w:ind w:left="1418" w:hanging="709"/>
      </w:pPr>
      <w:rPr>
        <w:rFonts w:hint="default"/>
      </w:rPr>
    </w:lvl>
    <w:lvl w:ilvl="5">
      <w:start w:val="1"/>
      <w:numFmt w:val="lowerRoman"/>
      <w:pStyle w:val="Textkrpernummeriert6"/>
      <w:lvlText w:val="(%6)"/>
      <w:lvlJc w:val="left"/>
      <w:pPr>
        <w:ind w:left="2126" w:hanging="708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BC72D95"/>
    <w:multiLevelType w:val="multilevel"/>
    <w:tmpl w:val="1FDED7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4C3CC4"/>
    <w:multiLevelType w:val="multilevel"/>
    <w:tmpl w:val="F8683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00820"/>
    <w:multiLevelType w:val="multilevel"/>
    <w:tmpl w:val="06182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B722B5"/>
    <w:multiLevelType w:val="multilevel"/>
    <w:tmpl w:val="49DAA8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CA1EB3"/>
    <w:multiLevelType w:val="multilevel"/>
    <w:tmpl w:val="4E62664E"/>
    <w:styleLink w:val="DEAufzhlung"/>
    <w:lvl w:ilvl="0">
      <w:start w:val="1"/>
      <w:numFmt w:val="bullet"/>
      <w:pStyle w:val="Aufzhlung1"/>
      <w:lvlText w:val=""/>
      <w:lvlJc w:val="left"/>
      <w:pPr>
        <w:ind w:left="709" w:hanging="709"/>
      </w:pPr>
      <w:rPr>
        <w:rFonts w:ascii="Wingdings" w:hAnsi="Wingdings" w:hint="default"/>
      </w:rPr>
    </w:lvl>
    <w:lvl w:ilvl="1">
      <w:start w:val="1"/>
      <w:numFmt w:val="bullet"/>
      <w:pStyle w:val="Aufzhlung2"/>
      <w:lvlText w:val=""/>
      <w:lvlJc w:val="left"/>
      <w:pPr>
        <w:ind w:left="1418" w:hanging="709"/>
      </w:pPr>
      <w:rPr>
        <w:rFonts w:ascii="Wingdings" w:hAnsi="Wingdings" w:hint="default"/>
      </w:rPr>
    </w:lvl>
    <w:lvl w:ilvl="2">
      <w:start w:val="1"/>
      <w:numFmt w:val="bullet"/>
      <w:pStyle w:val="Aufzhlung3"/>
      <w:lvlText w:val=""/>
      <w:lvlJc w:val="left"/>
      <w:pPr>
        <w:ind w:left="2126" w:hanging="708"/>
      </w:pPr>
      <w:rPr>
        <w:rFonts w:ascii="Wingdings" w:hAnsi="Wingdings" w:hint="default"/>
      </w:rPr>
    </w:lvl>
    <w:lvl w:ilvl="3">
      <w:start w:val="1"/>
      <w:numFmt w:val="bullet"/>
      <w:pStyle w:val="Aufzhlung4"/>
      <w:lvlText w:val=""/>
      <w:lvlJc w:val="left"/>
      <w:pPr>
        <w:ind w:left="2835" w:hanging="709"/>
      </w:pPr>
      <w:rPr>
        <w:rFonts w:ascii="Wingdings" w:hAnsi="Wingdings" w:hint="default"/>
      </w:rPr>
    </w:lvl>
    <w:lvl w:ilvl="4">
      <w:start w:val="1"/>
      <w:numFmt w:val="bullet"/>
      <w:pStyle w:val="Aufzhlung5"/>
      <w:lvlText w:val=""/>
      <w:lvlJc w:val="left"/>
      <w:pPr>
        <w:ind w:left="3544" w:hanging="709"/>
      </w:pPr>
      <w:rPr>
        <w:rFonts w:ascii="Wingdings" w:hAnsi="Wingdings" w:hint="default"/>
      </w:rPr>
    </w:lvl>
    <w:lvl w:ilvl="5">
      <w:start w:val="1"/>
      <w:numFmt w:val="bullet"/>
      <w:pStyle w:val="Aufzhlung6"/>
      <w:lvlText w:val=""/>
      <w:lvlJc w:val="left"/>
      <w:pPr>
        <w:ind w:left="4253" w:hanging="709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D243408"/>
    <w:multiLevelType w:val="multilevel"/>
    <w:tmpl w:val="4050B0C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1067F2"/>
    <w:multiLevelType w:val="multilevel"/>
    <w:tmpl w:val="3D4CFB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BB0407"/>
    <w:multiLevelType w:val="multilevel"/>
    <w:tmpl w:val="B5B4406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87C5514"/>
    <w:multiLevelType w:val="multilevel"/>
    <w:tmpl w:val="F0E04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5A695F"/>
    <w:multiLevelType w:val="multilevel"/>
    <w:tmpl w:val="716826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13713"/>
    <w:multiLevelType w:val="multilevel"/>
    <w:tmpl w:val="94E0E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FB4F29"/>
    <w:multiLevelType w:val="multilevel"/>
    <w:tmpl w:val="2FC26CE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F20D3F"/>
    <w:multiLevelType w:val="multilevel"/>
    <w:tmpl w:val="3F7A80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FF0995"/>
    <w:multiLevelType w:val="multilevel"/>
    <w:tmpl w:val="ED3CAEA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0BB026C"/>
    <w:multiLevelType w:val="multilevel"/>
    <w:tmpl w:val="C28A9C7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1720029"/>
    <w:multiLevelType w:val="multilevel"/>
    <w:tmpl w:val="98D22094"/>
    <w:lvl w:ilvl="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974EB8"/>
    <w:multiLevelType w:val="multilevel"/>
    <w:tmpl w:val="37ECD0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FC5068"/>
    <w:multiLevelType w:val="multilevel"/>
    <w:tmpl w:val="89528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mmerich, Marcus | Notar Dr. Marc Grotheer">
    <w15:presenceInfo w15:providerId="AD" w15:userId="S-1-5-21-3866345163-3938904423-1417299004-1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Notastic.DocFieldCategories" w:val="1#Notar_x000d__x000a_3#Sachbearbeiter / Benutzer_x000d__x000a_4#Vorgang / Urkunde_x000d__x000a_7#Vollzug"/>
    <w:docVar w:name="_Notastic.DocFieldNamesForCategory_1" w:val="Notar.Absenderkennung_x000d__x000a_Notar.Bank1.BIC_x000d__x000a_Notar.Bank1.BLZ_x000d__x000a_Notar.Bank1.IBAN_x000d__x000a_Notar.Bank1.Konto_x000d__x000a_Notar.Bank1.Name_x000d__x000a_Notar.Bank2.BIC_x000d__x000a_Notar.Bank2.BLZ_x000d__x000a_Notar.Bank2.IBAN_x000d__x000a_Notar.Bank2.Konto_x000d__x000a_Notar.Bank2.Name_x000d__x000a_Notar.Bank3.BIC_x000d__x000a_Notar.Bank3.BLZ_x000d__x000a_Notar.Bank3.IBAN_x000d__x000a_Notar.Bank3.Konto_x000d__x000a_Notar.Bank3.Name_x000d__x000a_Notar.Bank4.BIC_x000d__x000a_Notar.Bank4.BLZ_x000d__x000a_Notar.Bank4.IBAN_x000d__x000a_Notar.Bank4.Konto_x000d__x000a_Notar.Bank4.Name_x000d__x000a_Notar.Bank5.BIC_x000d__x000a_Notar.Bank5.BLZ_x000d__x000a_Notar.Bank5.IBAN_x000d__x000a_Notar.Bank5.Konto_x000d__x000a_Notar.Bank5.Name_x000d__x000a_Notar.Bank6.BIC_x000d__x000a_Notar.Bank6.BLZ_x000d__x000a_Notar.Bank6.IBAN_x000d__x000a_Notar.Bank6.Konto_x000d__x000a_Notar.Bank6.Name_x000d__x000a_Notar.Bank7.BIC_x000d__x000a_Notar.Bank7.BLZ_x000d__x000a_Notar.Bank7.IBAN_x000d__x000a_Notar.Bank7.Konto_x000d__x000a_Notar.Bank7.Name_x000d__x000a_Notar.Bank8.BIC_x000d__x000a_Notar.Bank8.BLZ_x000d__x000a_Notar.Bank8.IBAN_x000d__x000a_Notar.Bank8.Konto_x000d__x000a_Notar.Bank8.Name_x000d__x000a_Notar.Bank9.BIC_x000d__x000a_Notar.Bank9.BLZ_x000d__x000a_Notar.Bank9.IBAN_x000d__x000a_Notar.Bank9.Konto_x000d__x000a_Notar.Bank9.Name_x000d__x000a_Notar.Briefkopffeld1_x000d__x000a_Notar.Briefkopffeld2_x000d__x000a_Notar.Briefkopffeld3_x000d__x000a_Notar.Briefkopffeld4_x000d__x000a_Notar.Briefkopffeld5_x000d__x000a_Notar.Email_x000d__x000a_Notar.Hausnummer_x000d__x000a_Notar.Name_x000d__x000a_Notar.Ort_x000d__x000a_Notar.Postfach_x000d__x000a_Notar.PostfachPostleitzahl_x000d__x000a_Notar.Postleitzahl_x000d__x000a_Notar.Strasse_x000d__x000a_Notar.Telefax_x000d__x000a_Notar.Telefon_x000d__x000a_Notar.Untertitel_x000d__x000a_Notar.UStId"/>
    <w:docVar w:name="_Notastic.DocFieldNamesForCategory_3" w:val="AktuellerMitarbeiter.Berufsbezeichnung_x000d__x000a_AktuellerMitarbeiter.Email_x000d__x000a_AktuellerMitarbeiter.Kuerzel_x000d__x000a_AktuellerMitarbeiter.Name_x000d__x000a_AktuellerMitarbeiter.Telefax_x000d__x000a_AktuellerMitarbeiter.Telefon_x000d__x000a_Sachbearbeiter.Berufsbezeichnung_x000d__x000a_Sachbearbeiter.Email_x000d__x000a_Sachbearbeiter.Kuerzel_x000d__x000a_Sachbearbeiter.Name_x000d__x000a_Sachbearbeiter.Telefax_x000d__x000a_Sachbearbeiter.Telefon"/>
    <w:docVar w:name="_Notastic.DocFieldNamesForCategory_4" w:val="Vorgang.Amtsinhaber_x000d__x000a_Vorgang.BeurkundungsdatumKurz_x000d__x000a_Vorgang.BeurkundungsdatumKurzObervorgang_x000d__x000a_Vorgang.BeurkundungsdatumLang_x000d__x000a_Vorgang.BeurkundungsdatumLangEN_x000d__x000a_Vorgang.BeurkundungsdatumLangObervorgang_x000d__x000a_Vorgang.BeurkundungsdatumLangObervorgangEN_x000d__x000a_Vorgang.Beurkundungsort_x000d__x000a_Vorgang.Bezeichnung_x000d__x000a_Vorgang.BlockIdentifikation_x000d__x000a_Vorgang.BlockUrkundsbeteiligte_x000d__x000a_Vorgang.Id_x000d__x000a_Vorgang.NotizenZumVorgang_x000d__x000a_Vorgang.Rechtsgeschaeft_x000d__x000a_Vorgang.Schlussformel_x000d__x000a_Vorgang.SteuerIdStringUrkundsbeteiligte_x000d__x000a_Vorgang.UnterschriftKurz_x000d__x000a_Vorgang.UnterschriftLang_x000d__x000a_Vorgang.URNrDruckformat_x000d__x000a_Vorgang.URNrDruckformatObervorgang_x000d__x000a_Vorgang.URNrNurJahr_x000d__x000a_Vorgang.URNrNurNotarKuerzel_x000d__x000a_Vorgang.URNrNurNummer_x000d__x000a_Vorgang.URNrStandardformat_x000d__x000a_Vorgang.URNrStandardformatObervorgang"/>
    <w:docVar w:name="_Notastic.DocFieldNamesForCategory_7" w:val="Vollzug.BriefAnrede_x000d__x000a_Vollzug.BriefAnschriftenfeld_x000d__x000a_Vollzug.BriefBetreff_x000d__x000a_Vollzug.BriefSchlussformel_x000d__x000a_Vollzug.EmailAnrede_x000d__x000a_Vollzug.EmailBcc_x000d__x000a_Vollzug.EmailBetreff_x000d__x000a_Vollzug.EmailCc_x000d__x000a_Vollzug.EmailTo_x000d__x000a_Vollzug.NotarUnterschriftKurz_x000d__x000a_Vollzug.NotarUnterschriftLang_x000d__x000a_Vollzug.VorgangBezeichnung"/>
    <w:docVar w:name="_Notastic.DocRoleFieldNames" w:val="AnredeBriefkopfGeschaeftlich_x000d__x000a_AnredeBriefkopfPrivat_x000d__x000a_AnredeBrieftextGeschaeftlich_x000d__x000a_AnredeBrieftextPrivat_x000d__x000a_AnredeUrkundeGeschaeftlich_x000d__x000a_AnredeUrkundePrivat_x000d__x000a_Geburtenregisternummer_x000d__x000a_Geburtsdatum(ddmmmmyyyy)_x000d__x000a_Geburtsdatum(ddmmmmyyyy)EN_x000d__x000a_Geburtsdatum(ddmmyyyy)_x000d__x000a_Geburtsdatum(dmyyyy)_x000d__x000a_Geburtsdatum/Registernummer_x000d__x000a_Geburtsname_x000d__x000a_Geburtsort_x000d__x000a_Geburtsstandesamt_x000d__x000a_GeburtsstandesamtGeburtenregisternummer_x000d__x000a_Hausnr_x000d__x000a_HausnrGeschaeftlich_x000d__x000a_Identifikation_x000d__x000a_KlientenID_x000d__x000a_Land_x000d__x000a_LandGeschaeftlich_x000d__x000a_Nachname/Firma_x000d__x000a_Ort_x000d__x000a_OrtGeschaeftlich_x000d__x000a_PLZ_x000d__x000a_PLZGeschaeftlich_x000d__x000a_PLZOrt_x000d__x000a_PLZOrtGeschaeftlich_x000d__x000a_PLZOrtLand_x000d__x000a_PLZOrtLandGeschaeftlich_x000d__x000a_PLZPostfach_x000d__x000a_PLZPostfachOrt_x000d__x000a_Postfach_x000d__x000a_RegisterAbteilung_x000d__x000a_Registerart_x000d__x000a_Registergericht_x000d__x000a_Registernummer_x000d__x000a_RegisterNurNummer_x000d__x000a_Registerstelle_x000d__x000a_Rubrum_x000d__x000a_RubrumGeschaeftlich_x000d__x000a_Rufname_x000d__x000a_RufnameTitel_x000d__x000a_RufnameTitelNachname/Firma_x000d__x000a_RufnameTitelNachname/Firma(formatiert)_x000d__x000a_RufnameTitelNachname/FirmaGeburtsname_x000d__x000a_RufnameTitelNachname/FirmaGeburtsname(formatiert)_x000d__x000a_SitzOrt_x000d__x000a_SitzStaat_x000d__x000a_SteuerId_x000d__x000a_Strasse_x000d__x000a_StrasseGeschaeftlich_x000d__x000a_StrasseHausnr_x000d__x000a_StrasseHausnrGeschaeftlich_x000d__x000a_Titel_x000d__x000a_UrkundsformatAnschriftKomplett_x000d__x000a_UrkundsformatAnschriftKomplettGeschaeftlich_x000d__x000a_Vornamen_x000d__x000a_Vornamen(formatiert)_x000d__x000a_VornamenTitel_x000d__x000a_VornamenTitel(formatiert)_x000d__x000a_VornamenTitelNachname/Firma_x000d__x000a_VornamenTitelNachname/Firma(formatiert)_x000d__x000a_VornamenTitelNachname/FirmaGeburtsname_x000d__x000a_VornamenTitelNachname/FirmaGeburtsname(formatiert)"/>
    <w:docVar w:name="_Notastic.DocRoleNames" w:val="&lt;Ablösegläubiger&gt;_x000d__x000a_&lt;Antragsteller(Erbs/TVZ)&gt;_x000d__x000a_&lt;Berechtigter&gt;_x000d__x000a_&lt;Betreuungsgericht&gt;_x000d__x000a_&lt;Bevollmächtigter&gt;_x000d__x000a_&lt;Dritter&gt;_x000d__x000a_&lt;Ehegatte&gt;_x000d__x000a_&lt;Eigentümer&gt;_x000d__x000a_&lt;Einzelfirma&gt;_x000d__x000a_&lt;Erblasser(Erbs/TVZ)&gt;_x000d__x000a_&lt;Erbschaftsteuerstelle&gt;_x000d__x000a_&lt;Erwerber(GesR)&gt;_x000d__x000a_&lt;Erwerber(Immo)&gt;_x000d__x000a_&lt;Familiengericht&gt;_x000d__x000a_&lt;Finanzierungsgläubiger&gt;_x000d__x000a_&lt;Genossenschaft&gt;_x000d__x000a_&lt;Geschäftsführer(Austritt)&gt;_x000d__x000a_&lt;Geschäftsführer(Eintritt)&gt;_x000d__x000a_&lt;Geschäftsführer&gt;_x000d__x000a_&lt;Gesellschaft&gt;_x000d__x000a_&lt;Gesellschafter&gt;_x000d__x000a_&lt;Grundbuchamt&gt;_x000d__x000a_&lt;Grunderwerbsteuerstelle&gt;_x000d__x000a_&lt;Gutachterausschuss&gt;_x000d__x000a_&lt;IHK/HWK&gt;_x000d__x000a_&lt;Inhaber&gt;_x000d__x000a_&lt;Kommanditist&gt;_x000d__x000a_&lt;Körperschaftsteuerstelle&gt;_x000d__x000a_&lt;Landwirtschaftsbehörde&gt;_x000d__x000a_&lt;Liquidator(Austritt)&gt;_x000d__x000a_&lt;Liquidator(Eintritt)&gt;_x000d__x000a_&lt;Liquidator&gt;_x000d__x000a_&lt;Makler&gt;_x000d__x000a_&lt;Nachlassgericht&gt;_x000d__x000a_&lt;Prokurist(Austritt)&gt;_x000d__x000a_&lt;Prokurist(Eintritt)&gt;_x000d__x000a_&lt;Prokurist&gt;_x000d__x000a_&lt;Rechtsanwalt&gt;_x000d__x000a_&lt;Rechtsnachfolger(Kommand.)&gt;_x000d__x000a_&lt;Registergericht&gt;_x000d__x000a_&lt;Sanierungsbehörde&gt;_x000d__x000a_&lt;Schenkungsteuerstelle&gt;_x000d__x000a_&lt;Steuerberater&gt;_x000d__x000a_&lt;Testierender&gt;_x000d__x000a_&lt;Umlegungsbehörde&gt;_x000d__x000a_&lt;Verein&gt;_x000d__x000a_&lt;Vertreter&gt;_x000d__x000a_&lt;Verwalter&gt;_x000d__x000a_&lt;Veräußerer(GesR)&gt;_x000d__x000a_&lt;Veräußerer(Immo)&gt;_x000d__x000a_&lt;Vollmachtgeber&gt;_x000d__x000a_&lt;Vorkaufsberechtigter(BauGB)&gt;_x000d__x000a_&lt;Vorkaufsberechtigter(Denkmal)&gt;_x000d__x000a_&lt;Vorkaufsberechtigter(Mieter)&gt;_x000d__x000a_&lt;Vorkaufsberechtigter(Naturschutz)&gt;_x000d__x000a_&lt;Vorkaufsberechtigter(StrasseGemein_x000d__x000a_&lt;Vorkaufsberechtigter(StrasseLand)&gt;_x000d__x000a_&lt;Vorkaufsberechtigter(Wasser)&gt;_x000d__x000a_&lt;Vorstand(Austritt)&gt;_x000d__x000a_&lt;Vorstand(Eintritt)&gt;_x000d__x000a_&lt;Vorstand&gt;_x000d__x000a_&lt;Übernehmender Rechtsträger&gt;_x000d__x000a_&lt;Übertragender Rechtsträger&gt;"/>
    <w:docVar w:name="_Notastic.Installationstring" w:val="grotheer"/>
    <w:docVar w:name="_Notastic.LevelTBSGeneral" w:val="4"/>
    <w:docVar w:name="_Notastic.LevelTBSVollzugsdokumente" w:val="2"/>
    <w:docVar w:name="_Notastic.MaxRollenIndex" w:val="5"/>
    <w:docVar w:name="_Notastic.SprungmarkeDefinition" w:val="***"/>
    <w:docVar w:name="_Notastic.UseIgeno" w:val="0"/>
    <w:docVar w:name="_Notastic.UseStoredProceduresToResolveDocFields" w:val="1"/>
    <w:docVar w:name="_Notastic.UseTBSFulltextSearch" w:val="1"/>
    <w:docVar w:name="FLD_AktuellerMitarbeiter.Berufsbezeichnung" w:val="Notarfachreferent"/>
    <w:docVar w:name="FLD_AktuellerMitarbeiter.Email" w:val="lammerich@notar-grotheer.de"/>
    <w:docVar w:name="FLD_AktuellerMitarbeiter.Kuerzel" w:val="L"/>
    <w:docVar w:name="FLD_AktuellerMitarbeiter.Name" w:val="Herr Lammerich"/>
    <w:docVar w:name="FLD_AktuellerMitarbeiter.Telefax" w:val="33"/>
    <w:docVar w:name="FLD_AktuellerMitarbeiter.Telefon" w:val="13"/>
    <w:docVar w:name="FLD_NOT_Name" w:val="Dr. Marc Grotheer"/>
    <w:docVar w:name="FLD_NOT_Untertitel" w:val="Notar"/>
    <w:docVar w:name="FLD_Notar.Absenderkennung" w:val="Dr. Marc Grotheer - Notar - Inselstraße 13 - 40479 Düsseldorf"/>
    <w:docVar w:name="FLD_Notar.Bank1.BIC" w:val="COBADEFFXXX"/>
    <w:docVar w:name="FLD_Notar.Bank1.BLZ" w:val="300 400 00"/>
    <w:docVar w:name="FLD_Notar.Bank1.IBAN" w:val="DE02300400000149337800"/>
    <w:docVar w:name="FLD_Notar.Bank1.Konto" w:val="149 3378 00"/>
    <w:docVar w:name="FLD_Notar.Bank1.Name" w:val="Commerzbank AG"/>
    <w:docVar w:name="FLD_Notar.Bank2.BIC" w:val="DUSSDEDDXXX"/>
    <w:docVar w:name="FLD_Notar.Bank2.BLZ" w:val="300 501 10"/>
    <w:docVar w:name="FLD_Notar.Bank2.IBAN" w:val="DE71300501101007384579"/>
    <w:docVar w:name="FLD_Notar.Bank2.Konto" w:val="1007 3845 79"/>
    <w:docVar w:name="FLD_Notar.Bank2.Name" w:val="Stadtsparkasse Düsseldorf"/>
    <w:docVar w:name="FLD_Notar.Bank3.BIC" w:val="   "/>
    <w:docVar w:name="FLD_Notar.Bank3.BLZ" w:val="   "/>
    <w:docVar w:name="FLD_Notar.Bank3.IBAN" w:val="   "/>
    <w:docVar w:name="FLD_Notar.Bank3.Konto" w:val="   "/>
    <w:docVar w:name="FLD_Notar.Bank3.Name" w:val="   "/>
    <w:docVar w:name="FLD_Notar.Bank4.BIC" w:val="   "/>
    <w:docVar w:name="FLD_Notar.Bank4.BLZ" w:val="   "/>
    <w:docVar w:name="FLD_Notar.Bank4.IBAN" w:val="   "/>
    <w:docVar w:name="FLD_Notar.Bank4.Konto" w:val="   "/>
    <w:docVar w:name="FLD_Notar.Bank4.Name" w:val="   "/>
    <w:docVar w:name="FLD_Notar.Bank5.BIC" w:val="   "/>
    <w:docVar w:name="FLD_Notar.Bank5.BLZ" w:val="   "/>
    <w:docVar w:name="FLD_Notar.Bank5.IBAN" w:val="   "/>
    <w:docVar w:name="FLD_Notar.Bank5.Konto" w:val="   "/>
    <w:docVar w:name="FLD_Notar.Bank5.Name" w:val="   "/>
    <w:docVar w:name="FLD_Notar.Bank6.BIC" w:val="   "/>
    <w:docVar w:name="FLD_Notar.Bank6.BLZ" w:val="   "/>
    <w:docVar w:name="FLD_Notar.Bank6.IBAN" w:val="   "/>
    <w:docVar w:name="FLD_Notar.Bank6.Konto" w:val="   "/>
    <w:docVar w:name="FLD_Notar.Bank6.Name" w:val="   "/>
    <w:docVar w:name="FLD_Notar.Bank7.BIC" w:val="   "/>
    <w:docVar w:name="FLD_Notar.Bank7.BLZ" w:val="   "/>
    <w:docVar w:name="FLD_Notar.Bank7.IBAN" w:val="   "/>
    <w:docVar w:name="FLD_Notar.Bank7.Konto" w:val="   "/>
    <w:docVar w:name="FLD_Notar.Bank7.Name" w:val="   "/>
    <w:docVar w:name="FLD_Notar.Bank8.BIC" w:val="   "/>
    <w:docVar w:name="FLD_Notar.Bank8.BLZ" w:val="   "/>
    <w:docVar w:name="FLD_Notar.Bank8.IBAN" w:val="   "/>
    <w:docVar w:name="FLD_Notar.Bank8.Konto" w:val="   "/>
    <w:docVar w:name="FLD_Notar.Bank8.Name" w:val="   "/>
    <w:docVar w:name="FLD_Notar.Bank9.BIC" w:val="   "/>
    <w:docVar w:name="FLD_Notar.Bank9.BLZ" w:val="   "/>
    <w:docVar w:name="FLD_Notar.Bank9.IBAN" w:val="   "/>
    <w:docVar w:name="FLD_Notar.Bank9.Konto" w:val="   "/>
    <w:docVar w:name="FLD_Notar.Bank9.Name" w:val="   "/>
    <w:docVar w:name="FLD_Notar.Briefkopffeld1" w:val="Notar Dr. Marc Grotheer · Inselstraße 13 · 40479 Düsseldorf"/>
    <w:docVar w:name="FLD_Notar.Briefkopffeld2" w:val="www.notar-grotheer.de"/>
    <w:docVar w:name="FLD_Notar.Briefkopffeld3" w:val="   "/>
    <w:docVar w:name="FLD_Notar.Briefkopffeld4" w:val="   "/>
    <w:docVar w:name="FLD_Notar.Briefkopffeld5" w:val="   "/>
    <w:docVar w:name="FLD_Notar.Email" w:val="mail@notar-grotheer.de"/>
    <w:docVar w:name="FLD_Notar.Hausnummer" w:val="13"/>
    <w:docVar w:name="FLD_Notar.Name" w:val="Dr. Marc Grotheer"/>
    <w:docVar w:name="FLD_Notar.Ort" w:val="Düsseldorf"/>
    <w:docVar w:name="FLD_Notar.Postfach" w:val="   "/>
    <w:docVar w:name="FLD_Notar.PostfachPostleitzahl" w:val="   "/>
    <w:docVar w:name="FLD_Notar.Postleitzahl" w:val="40479"/>
    <w:docVar w:name="FLD_Notar.Strasse" w:val="Inselstraße"/>
    <w:docVar w:name="FLD_Notar.Telefax" w:val="+49 (0)211 49337-33"/>
    <w:docVar w:name="FLD_Notar.Telefon" w:val="+49 (0)211 49337-0"/>
    <w:docVar w:name="FLD_Notar.Untertitel" w:val="Notar"/>
    <w:docVar w:name="FLD_Notar.UStId" w:val="USt-IdNr. DE243129560"/>
    <w:docVar w:name="FLD_NTR_Absenderkennung" w:val="Dr. Marc Grotheer - Notar - Inselstraße 13 - 40479 Düsseldorf"/>
    <w:docVar w:name="FLD_NTR_Bank1_BLZ" w:val="300 400 00"/>
    <w:docVar w:name="FLD_NTR_Bank1_Konto" w:val="149 3378 00"/>
    <w:docVar w:name="FLD_NTR_Bank1_Name" w:val="Commerzbank AG"/>
    <w:docVar w:name="FLD_NTR_Bank2_BLZ" w:val="300 501 10"/>
    <w:docVar w:name="FLD_NTR_Bank2_Konto" w:val="1007 3845 79"/>
    <w:docVar w:name="FLD_NTR_Bank2_Name" w:val="Stadtsparkasse Düsseldorf"/>
    <w:docVar w:name="FLD_NTR_Bank3_BLZ" w:val="   "/>
    <w:docVar w:name="FLD_NTR_Bank3_Konto" w:val="   "/>
    <w:docVar w:name="FLD_NTR_Bank3_Name" w:val="   "/>
    <w:docVar w:name="FLD_NTR_Bank4_BLZ" w:val="   "/>
    <w:docVar w:name="FLD_NTR_Bank4_Konto" w:val="   "/>
    <w:docVar w:name="FLD_NTR_Bank4_Name" w:val="   "/>
    <w:docVar w:name="FLD_NTR_Bank5_BLZ" w:val="   "/>
    <w:docVar w:name="FLD_NTR_Bank5_Konto" w:val="   "/>
    <w:docVar w:name="FLD_NTR_Bank5_Name" w:val="   "/>
    <w:docVar w:name="FLD_NTR_Bank6_BLZ" w:val="   "/>
    <w:docVar w:name="FLD_NTR_Bank6_Konto" w:val="   "/>
    <w:docVar w:name="FLD_NTR_Bank6_Name" w:val="   "/>
    <w:docVar w:name="FLD_NTR_Bank7_BLZ" w:val="   "/>
    <w:docVar w:name="FLD_NTR_Bank7_Konto" w:val="   "/>
    <w:docVar w:name="FLD_NTR_Bank7_Name" w:val="   "/>
    <w:docVar w:name="FLD_NTR_Bank8_BLZ" w:val="   "/>
    <w:docVar w:name="FLD_NTR_Bank8_Konto" w:val="   "/>
    <w:docVar w:name="FLD_NTR_Bank8_Name" w:val="   "/>
    <w:docVar w:name="FLD_NTR_Bank9_BLZ" w:val="   "/>
    <w:docVar w:name="FLD_NTR_Bank9_Konto" w:val="   "/>
    <w:docVar w:name="FLD_NTR_Bank9_Name" w:val="   "/>
    <w:docVar w:name="FLD_NTR_Briefkopfeld_1" w:val="Notar Dr. Marc Grotheer · Inselstraße 13 · 40479 Düsseldorf"/>
    <w:docVar w:name="FLD_NTR_Briefkopfeld_2" w:val="www.notar-grotheer.de"/>
    <w:docVar w:name="FLD_NTR_Briefkopfeld_3" w:val="   "/>
    <w:docVar w:name="FLD_NTR_Briefkopfeld_4" w:val="   "/>
    <w:docVar w:name="FLD_NTR_Briefkopfeld_5" w:val="   "/>
    <w:docVar w:name="FLD_NTR_eMail" w:val="mail@notar-grotheer.de"/>
    <w:docVar w:name="FLD_NTR_Hausnummer" w:val="13"/>
    <w:docVar w:name="FLD_NTR_Ort" w:val="Düsseldorf"/>
    <w:docVar w:name="FLD_NTR_Postfach" w:val="   "/>
    <w:docVar w:name="FLD_NTR_Postfach_PLZ" w:val="   "/>
    <w:docVar w:name="FLD_NTR_Postleitzahl" w:val="40479"/>
    <w:docVar w:name="FLD_NTR_Strasse" w:val="Inselstraße"/>
    <w:docVar w:name="FLD_NTR_Telefax" w:val="+49 (0)211 49337-33"/>
    <w:docVar w:name="FLD_NTR_Telefon" w:val="+49 (0)211 49337-0"/>
    <w:docVar w:name="FLD_NTR_UStID" w:val="USt-IdNr. DE243129560"/>
    <w:docVar w:name="FLD_Sachbearbeiter.Berufsbezeichnung" w:val="Notarfachreferent"/>
    <w:docVar w:name="FLD_Sachbearbeiter.Email" w:val="lammerich@notar-grotheer.de"/>
    <w:docVar w:name="FLD_Sachbearbeiter.Kuerzel" w:val="L"/>
    <w:docVar w:name="FLD_Sachbearbeiter.Name" w:val="Herr Lammerich"/>
    <w:docVar w:name="FLD_Sachbearbeiter.Telefax" w:val="33"/>
    <w:docVar w:name="FLD_Sachbearbeiter.Telefon" w:val="13"/>
    <w:docVar w:name="FLD_UBT_Block_Identifikation" w:val="_x000d__x000a__x000d__x000a__x000d__x000a__x000d__x000a_"/>
    <w:docVar w:name="FLD_UBT_Block_Urkundsbeteiligte" w:val="_x000d__x000a__x0009_Dr. Stefan Mutter, geboren am 4. August 1965, wohnhaft Krummenweger Str. 70, 40885 Ratingen, _x000b__x000d__x000a__x0009_Frau Christiane Fuchs, geboren am 17. September 1952, wohnhaft Reichenberger Straße 17, 53604 Bad Honnef, _x000b__x000d__x000a__x0009_Dr. Christoph Philipp, geboren am 25. Mai 1971, geschäftsansässig P+P Pöllath + Partners Rechtsanwälte und Steuerberater mbB_x000d__x000a_Hofstatt 1, 80331 München, _x000b__x000d__x000a__x0009_Herr Til Römer, geboren am 5. Februar 1980, wohnhaft Kurfürstenstraße 73, 53115 Bonn, _x000b__x000d__x000a_"/>
    <w:docVar w:name="FLD_USR_Aktueller_Mitarbeiter_Kuerzel" w:val="L"/>
    <w:docVar w:name="FLD_USR_Sachbearbeiter_eMail" w:val="lammerich@notar-grotheer.de"/>
    <w:docVar w:name="FLD_USR_Sachbearbeiter_Fax" w:val="33"/>
    <w:docVar w:name="FLD_USR_Sachbearbeiter_Name" w:val="Herr Lammerich"/>
    <w:docVar w:name="FLD_USR_Sachbearbeiter_Shortcut" w:val="L"/>
    <w:docVar w:name="FLD_USR_Sachbearbeiter_Tel" w:val="13"/>
    <w:docVar w:name="FLD_Vollzug.BriefAnrede" w:val="Sehr geehrter Herr Mustermann,"/>
    <w:docVar w:name="FLD_Vollzug.BriefAnschriftenfeld" w:val="Max Mustermann_x000d__x000a_Musterstrasse 1_x000d__x000a__x000d__x000a_33333 Musterstadt"/>
    <w:docVar w:name="FLD_Vollzug.BriefBetreff" w:val="Betreff"/>
    <w:docVar w:name="FLD_Vollzug.BriefSchlussformel" w:val="Mit freundlichen Grüßen"/>
    <w:docVar w:name="FLD_Vollzug.EmailAnrede" w:val="   "/>
    <w:docVar w:name="FLD_Vollzug.EmailBcc" w:val="   "/>
    <w:docVar w:name="FLD_Vollzug.EmailBetreff" w:val="   "/>
    <w:docVar w:name="FLD_Vollzug.EmailCc" w:val="   "/>
    <w:docVar w:name="FLD_Vollzug.EmailTo" w:val="   "/>
    <w:docVar w:name="FLD_Vollzug.NotarUnterschriftKurz" w:val="Dr. Bertold Reinartz_x000d__x000a_Notarvertreter"/>
    <w:docVar w:name="FLD_Vollzug.NotarUnterschriftLang" w:val="Dr. Marc Grotheer_x000d__x000a_Notar_x000d__x000a_"/>
    <w:docVar w:name="FLD_Vollzug.VorgangBezeichnung" w:val="Römer / Fuchs Änderungsurkunde"/>
    <w:docVar w:name="FLD_Vorgang.Amtsinhaber" w:val="Notar"/>
    <w:docVar w:name="FLD_Vorgang.BeurkundungsdatumKurz" w:val="   "/>
    <w:docVar w:name="FLD_Vorgang.BeurkundungsdatumKurzObervorgang" w:val="   "/>
    <w:docVar w:name="FLD_Vorgang.BeurkundungsdatumLang" w:val="   "/>
    <w:docVar w:name="FLD_Vorgang.BeurkundungsdatumLangEN" w:val="   "/>
    <w:docVar w:name="FLD_Vorgang.BeurkundungsdatumLangObervorgang" w:val="   "/>
    <w:docVar w:name="FLD_Vorgang.BeurkundungsdatumLangObervorgangEN" w:val="   "/>
    <w:docVar w:name="FLD_Vorgang.Beurkundungsort" w:val="Geschäftsstelle"/>
    <w:docVar w:name="FLD_Vorgang.Bezeichnung" w:val="Römer / Fuchs Änderungsurkunde"/>
    <w:docVar w:name="FLD_Vorgang.BlockIdentifikation" w:val="_x000d__x000a__x000d__x000a__x000d__x000a__x000d__x000a_"/>
    <w:docVar w:name="FLD_Vorgang.BlockUrkundsbeteiligte" w:val="_x000d__x000a__x0009_Dr. Stefan Mutter, geboren am 4. August 1965, wohnhaft Krummenweger Str. 70, 40885 Ratingen, _x000b__x000d__x000a__x0009_Frau Christiane Fuchs, geboren am 17. September 1952, wohnhaft Reichenberger Straße 17, 53604 Bad Honnef, _x000b__x000d__x000a__x0009_Dr. Christoph Philipp, geboren am 25. Mai 1971, geschäftsansässig P+P Pöllath + Partners Rechtsanwälte und Steuerberater mbB_x000d__x000a_Hofstatt 1, 80331 München, _x000b__x000d__x000a__x0009_Herr Til Römer, geboren am 5. Februar 1980, wohnhaft Kurfürstenstraße 73, 53115 Bonn, _x000b__x000d__x000a_"/>
    <w:docVar w:name="FLD_Vorgang.Id" w:val="14662"/>
    <w:docVar w:name="FLD_Vorgang.NotizenZumVorgang" w:val="   "/>
    <w:docVar w:name="FLD_Vorgang.Rechtsgeschaeft" w:val="Änderungsurkunde"/>
    <w:docVar w:name="FLD_Vorgang.Rolle.&lt;Erwerber(Immo)&gt;.1.AnredeBriefkopfGeschaeftlich" w:val="Herrn"/>
    <w:docVar w:name="FLD_Vorgang.Rolle.&lt;Erwerber(Immo)&gt;.1.AnredeBriefkopfPrivat" w:val="Herrn"/>
    <w:docVar w:name="FLD_Vorgang.Rolle.&lt;Erwerber(Immo)&gt;.1.AnredeBrieftextGeschaeftlich" w:val="Sehr geehrter Herr"/>
    <w:docVar w:name="FLD_Vorgang.Rolle.&lt;Erwerber(Immo)&gt;.1.AnredeBrieftextPrivat" w:val="Sehr geehrter Herr"/>
    <w:docVar w:name="FLD_Vorgang.Rolle.&lt;Erwerber(Immo)&gt;.1.AnredeUrkundeGeschaeftlich" w:val="Herr"/>
    <w:docVar w:name="FLD_Vorgang.Rolle.&lt;Erwerber(Immo)&gt;.1.AnredeUrkundePrivat" w:val="Herr"/>
    <w:docVar w:name="FLD_Vorgang.Rolle.&lt;Erwerber(Immo)&gt;.1.Geburtenregisternummer" w:val="   "/>
    <w:docVar w:name="FLD_Vorgang.Rolle.&lt;Erwerber(Immo)&gt;.1.Geburtsdatum(ddmmmmyyyy)" w:val="05. Februar 1980"/>
    <w:docVar w:name="FLD_Vorgang.Rolle.&lt;Erwerber(Immo)&gt;.1.Geburtsdatum(ddmmmmyyyy)EN" w:val="05 February 1980"/>
    <w:docVar w:name="FLD_Vorgang.Rolle.&lt;Erwerber(Immo)&gt;.1.Geburtsdatum(ddmmyyyy)" w:val="05.02.1980"/>
    <w:docVar w:name="FLD_Vorgang.Rolle.&lt;Erwerber(Immo)&gt;.1.Geburtsdatum(dmyyyy)" w:val="5.2.1980"/>
    <w:docVar w:name="FLD_Vorgang.Rolle.&lt;Erwerber(Immo)&gt;.1.Geburtsdatum/Registernummer" w:val="05.02.1980"/>
    <w:docVar w:name="FLD_Vorgang.Rolle.&lt;Erwerber(Immo)&gt;.1.Geburtsname" w:val="   "/>
    <w:docVar w:name="FLD_Vorgang.Rolle.&lt;Erwerber(Immo)&gt;.1.Geburtsort" w:val="   "/>
    <w:docVar w:name="FLD_Vorgang.Rolle.&lt;Erwerber(Immo)&gt;.1.Geburtsstandesamt" w:val="   "/>
    <w:docVar w:name="FLD_Vorgang.Rolle.&lt;Erwerber(Immo)&gt;.1.GeburtsstandesamtGeburtenregisternummer" w:val="   "/>
    <w:docVar w:name="FLD_Vorgang.Rolle.&lt;Erwerber(Immo)&gt;.1.Hausnr" w:val="73"/>
    <w:docVar w:name="FLD_Vorgang.Rolle.&lt;Erwerber(Immo)&gt;.1.HausnrGeschaeftlich" w:val="   "/>
    <w:docVar w:name="FLD_Vorgang.Rolle.&lt;Erwerber(Immo)&gt;.1.Identifikation" w:val="   "/>
    <w:docVar w:name="FLD_Vorgang.Rolle.&lt;Erwerber(Immo)&gt;.1.KlientenID" w:val="8029"/>
    <w:docVar w:name="FLD_Vorgang.Rolle.&lt;Erwerber(Immo)&gt;.1.Land" w:val="Deutschland"/>
    <w:docVar w:name="FLD_Vorgang.Rolle.&lt;Erwerber(Immo)&gt;.1.LandGeschaeftlich" w:val="   "/>
    <w:docVar w:name="FLD_Vorgang.Rolle.&lt;Erwerber(Immo)&gt;.1.Nachname/Firma" w:val="Römer"/>
    <w:docVar w:name="FLD_Vorgang.Rolle.&lt;Erwerber(Immo)&gt;.1.Ort" w:val="Bonn"/>
    <w:docVar w:name="FLD_Vorgang.Rolle.&lt;Erwerber(Immo)&gt;.1.OrtGeschaeftlich" w:val="   "/>
    <w:docVar w:name="FLD_Vorgang.Rolle.&lt;Erwerber(Immo)&gt;.1.PLZ" w:val="53115"/>
    <w:docVar w:name="FLD_Vorgang.Rolle.&lt;Erwerber(Immo)&gt;.1.PLZGeschaeftlich" w:val="   "/>
    <w:docVar w:name="FLD_Vorgang.Rolle.&lt;Erwerber(Immo)&gt;.1.PLZOrt" w:val="53115 Bonn"/>
    <w:docVar w:name="FLD_Vorgang.Rolle.&lt;Erwerber(Immo)&gt;.1.PLZOrtGeschaeftlich" w:val="   "/>
    <w:docVar w:name="FLD_Vorgang.Rolle.&lt;Erwerber(Immo)&gt;.1.PLZOrtLand" w:val="53115 Bonn, Deutschland"/>
    <w:docVar w:name="FLD_Vorgang.Rolle.&lt;Erwerber(Immo)&gt;.1.PLZOrtLandGeschaeftlich" w:val="   "/>
    <w:docVar w:name="FLD_Vorgang.Rolle.&lt;Erwerber(Immo)&gt;.1.PLZPostfach" w:val="   "/>
    <w:docVar w:name="FLD_Vorgang.Rolle.&lt;Erwerber(Immo)&gt;.1.PLZPostfachOrt" w:val="Bonn"/>
    <w:docVar w:name="FLD_Vorgang.Rolle.&lt;Erwerber(Immo)&gt;.1.Postfach" w:val="   "/>
    <w:docVar w:name="FLD_Vorgang.Rolle.&lt;Erwerber(Immo)&gt;.1.RegisterAbteilung" w:val="   "/>
    <w:docVar w:name="FLD_Vorgang.Rolle.&lt;Erwerber(Immo)&gt;.1.Registerart" w:val="   "/>
    <w:docVar w:name="FLD_Vorgang.Rolle.&lt;Erwerber(Immo)&gt;.1.Registernummer" w:val="   "/>
    <w:docVar w:name="FLD_Vorgang.Rolle.&lt;Erwerber(Immo)&gt;.1.RegisterNurNummer" w:val="   "/>
    <w:docVar w:name="FLD_Vorgang.Rolle.&lt;Erwerber(Immo)&gt;.1.Registerstelle" w:val="   "/>
    <w:docVar w:name="FLD_Vorgang.Rolle.&lt;Erwerber(Immo)&gt;.1.Rubrum" w:val="Herr Til Römer, geboren am 05. Februar 1980, wohnhaft in 53115 Bonn, Deutschland, Kurfürstenstraße 73, ausgewiesen durch..."/>
    <w:docVar w:name="FLD_Vorgang.Rolle.&lt;Erwerber(Immo)&gt;.1.RubrumGeschaeftlich" w:val="Herr Til Römer, geboren am 05. Februar 1980, wohnhaft in    ,    , ausgewiesen durch..."/>
    <w:docVar w:name="FLD_Vorgang.Rolle.&lt;Erwerber(Immo)&gt;.1.Rufname" w:val="Til"/>
    <w:docVar w:name="FLD_Vorgang.Rolle.&lt;Erwerber(Immo)&gt;.1.RufnameTitel" w:val="Til"/>
    <w:docVar w:name="FLD_Vorgang.Rolle.&lt;Erwerber(Immo)&gt;.1.RufnameTitelNachname/Firma" w:val="Til Römer"/>
    <w:docVar w:name="FLD_Vorgang.Rolle.&lt;Erwerber(Immo)&gt;.1.RufnameTitelNachname/Firma(formatiert)" w:val="[FETT]Til Römer[/FETT]"/>
    <w:docVar w:name="FLD_Vorgang.Rolle.&lt;Erwerber(Immo)&gt;.1.RufnameTitelNachname/FirmaGeburtsname" w:val="Til Römer"/>
    <w:docVar w:name="FLD_Vorgang.Rolle.&lt;Erwerber(Immo)&gt;.1.RufnameTitelNachname/FirmaGeburtsname(formatiert)" w:val="[FETT]Til Römer[/FETT]"/>
    <w:docVar w:name="FLD_Vorgang.Rolle.&lt;Erwerber(Immo)&gt;.1.SitzOrt" w:val="   "/>
    <w:docVar w:name="FLD_Vorgang.Rolle.&lt;Erwerber(Immo)&gt;.1.SitzStaat" w:val="   "/>
    <w:docVar w:name="FLD_Vorgang.Rolle.&lt;Erwerber(Immo)&gt;.1.SteuerId" w:val="49 058 367 517"/>
    <w:docVar w:name="FLD_Vorgang.Rolle.&lt;Erwerber(Immo)&gt;.1.Strasse" w:val="Kurfürstenstraße"/>
    <w:docVar w:name="FLD_Vorgang.Rolle.&lt;Erwerber(Immo)&gt;.1.StrasseGeschaeftlich" w:val="   "/>
    <w:docVar w:name="FLD_Vorgang.Rolle.&lt;Erwerber(Immo)&gt;.1.StrasseHausnr" w:val="Kurfürstenstraße 73"/>
    <w:docVar w:name="FLD_Vorgang.Rolle.&lt;Erwerber(Immo)&gt;.1.StrasseHausnrGeschaeftlich" w:val="   "/>
    <w:docVar w:name="FLD_Vorgang.Rolle.&lt;Erwerber(Immo)&gt;.1.Titel" w:val="   "/>
    <w:docVar w:name="FLD_Vorgang.Rolle.&lt;Erwerber(Immo)&gt;.1.UrkundsformatAnschriftKomplett" w:val="Kurfürstenstraße 73,_x000d__x000a_53115 Bonn"/>
    <w:docVar w:name="FLD_Vorgang.Rolle.&lt;Erwerber(Immo)&gt;.1.UrkundsformatAnschriftKomplettGeschaeftlich" w:val="   "/>
    <w:docVar w:name="FLD_Vorgang.Rolle.&lt;Erwerber(Immo)&gt;.1.Vornamen" w:val="Til"/>
    <w:docVar w:name="FLD_Vorgang.Rolle.&lt;Erwerber(Immo)&gt;.1.Vornamen(formatiert)" w:val="[UNTERSTRICHEN]Til[/UNTERSTRICHEN]"/>
    <w:docVar w:name="FLD_Vorgang.Rolle.&lt;Erwerber(Immo)&gt;.1.VornamenTitel" w:val="Til"/>
    <w:docVar w:name="FLD_Vorgang.Rolle.&lt;Erwerber(Immo)&gt;.1.VornamenTitel(formatiert)" w:val="[UNTERSTRICHEN]Til[/UNTERSTRICHEN]"/>
    <w:docVar w:name="FLD_Vorgang.Rolle.&lt;Erwerber(Immo)&gt;.1.VornamenTitelNachname/Firma" w:val="Til Römer"/>
    <w:docVar w:name="FLD_Vorgang.Rolle.&lt;Erwerber(Immo)&gt;.1.VornamenTitelNachname/Firma(formatiert)" w:val="[FETT]Til Römer[/FETT]"/>
    <w:docVar w:name="FLD_Vorgang.Rolle.&lt;Erwerber(Immo)&gt;.1.VornamenTitelNachname/FirmaGeburtsname" w:val="Til Römer"/>
    <w:docVar w:name="FLD_Vorgang.Rolle.&lt;Erwerber(Immo)&gt;.1.VornamenTitelNachname/FirmaGeburtsname(formatiert)" w:val="[FETT]Til Römer[/FETT]"/>
    <w:docVar w:name="FLD_Vorgang.Rolle.&lt;Veräußerer(Immo)&gt;.1.AnredeBriefkopfGeschaeftlich" w:val="Frau"/>
    <w:docVar w:name="FLD_Vorgang.Rolle.&lt;Veräußerer(Immo)&gt;.1.AnredeBriefkopfPrivat" w:val="Frau"/>
    <w:docVar w:name="FLD_Vorgang.Rolle.&lt;Veräußerer(Immo)&gt;.1.AnredeBrieftextGeschaeftlich" w:val="Sehr geehrte Frau"/>
    <w:docVar w:name="FLD_Vorgang.Rolle.&lt;Veräußerer(Immo)&gt;.1.AnredeBrieftextPrivat" w:val="Sehr geehrte Frau"/>
    <w:docVar w:name="FLD_Vorgang.Rolle.&lt;Veräußerer(Immo)&gt;.1.AnredeUrkundeGeschaeftlich" w:val="Frau"/>
    <w:docVar w:name="FLD_Vorgang.Rolle.&lt;Veräußerer(Immo)&gt;.1.AnredeUrkundePrivat" w:val="Frau"/>
    <w:docVar w:name="FLD_Vorgang.Rolle.&lt;Veräußerer(Immo)&gt;.1.Geburtenregisternummer" w:val="   "/>
    <w:docVar w:name="FLD_Vorgang.Rolle.&lt;Veräußerer(Immo)&gt;.1.Geburtsdatum(ddmmmmyyyy)" w:val="17. September 1952"/>
    <w:docVar w:name="FLD_Vorgang.Rolle.&lt;Veräußerer(Immo)&gt;.1.Geburtsdatum(ddmmmmyyyy)EN" w:val="17 September 1952"/>
    <w:docVar w:name="FLD_Vorgang.Rolle.&lt;Veräußerer(Immo)&gt;.1.Geburtsdatum(ddmmyyyy)" w:val="17.09.1952"/>
    <w:docVar w:name="FLD_Vorgang.Rolle.&lt;Veräußerer(Immo)&gt;.1.Geburtsdatum(dmyyyy)" w:val="17.9.1952"/>
    <w:docVar w:name="FLD_Vorgang.Rolle.&lt;Veräußerer(Immo)&gt;.1.Geburtsdatum/Registernummer" w:val="17.09.1952"/>
    <w:docVar w:name="FLD_Vorgang.Rolle.&lt;Veräußerer(Immo)&gt;.1.Geburtsname" w:val="   "/>
    <w:docVar w:name="FLD_Vorgang.Rolle.&lt;Veräußerer(Immo)&gt;.1.Geburtsort" w:val="   "/>
    <w:docVar w:name="FLD_Vorgang.Rolle.&lt;Veräußerer(Immo)&gt;.1.Geburtsstandesamt" w:val="   "/>
    <w:docVar w:name="FLD_Vorgang.Rolle.&lt;Veräußerer(Immo)&gt;.1.GeburtsstandesamtGeburtenregisternummer" w:val="   "/>
    <w:docVar w:name="FLD_Vorgang.Rolle.&lt;Veräußerer(Immo)&gt;.1.Hausnr" w:val="17"/>
    <w:docVar w:name="FLD_Vorgang.Rolle.&lt;Veräußerer(Immo)&gt;.1.HausnrGeschaeftlich" w:val="   "/>
    <w:docVar w:name="FLD_Vorgang.Rolle.&lt;Veräußerer(Immo)&gt;.1.Identifikation" w:val="   "/>
    <w:docVar w:name="FLD_Vorgang.Rolle.&lt;Veräußerer(Immo)&gt;.1.KlientenID" w:val="8028"/>
    <w:docVar w:name="FLD_Vorgang.Rolle.&lt;Veräußerer(Immo)&gt;.1.Land" w:val="Deutschland"/>
    <w:docVar w:name="FLD_Vorgang.Rolle.&lt;Veräußerer(Immo)&gt;.1.LandGeschaeftlich" w:val="   "/>
    <w:docVar w:name="FLD_Vorgang.Rolle.&lt;Veräußerer(Immo)&gt;.1.Nachname/Firma" w:val="Fuchs"/>
    <w:docVar w:name="FLD_Vorgang.Rolle.&lt;Veräußerer(Immo)&gt;.1.Ort" w:val="Bad Honnef"/>
    <w:docVar w:name="FLD_Vorgang.Rolle.&lt;Veräußerer(Immo)&gt;.1.OrtGeschaeftlich" w:val="   "/>
    <w:docVar w:name="FLD_Vorgang.Rolle.&lt;Veräußerer(Immo)&gt;.1.PLZ" w:val="53604"/>
    <w:docVar w:name="FLD_Vorgang.Rolle.&lt;Veräußerer(Immo)&gt;.1.PLZGeschaeftlich" w:val="   "/>
    <w:docVar w:name="FLD_Vorgang.Rolle.&lt;Veräußerer(Immo)&gt;.1.PLZOrt" w:val="53604 Bad Honnef"/>
    <w:docVar w:name="FLD_Vorgang.Rolle.&lt;Veräußerer(Immo)&gt;.1.PLZOrtGeschaeftlich" w:val="   "/>
    <w:docVar w:name="FLD_Vorgang.Rolle.&lt;Veräußerer(Immo)&gt;.1.PLZOrtLand" w:val="53604 Bad Honnef, Deutschland"/>
    <w:docVar w:name="FLD_Vorgang.Rolle.&lt;Veräußerer(Immo)&gt;.1.PLZOrtLandGeschaeftlich" w:val="   "/>
    <w:docVar w:name="FLD_Vorgang.Rolle.&lt;Veräußerer(Immo)&gt;.1.PLZPostfach" w:val="   "/>
    <w:docVar w:name="FLD_Vorgang.Rolle.&lt;Veräußerer(Immo)&gt;.1.PLZPostfachOrt" w:val="Bad Honnef"/>
    <w:docVar w:name="FLD_Vorgang.Rolle.&lt;Veräußerer(Immo)&gt;.1.Postfach" w:val="   "/>
    <w:docVar w:name="FLD_Vorgang.Rolle.&lt;Veräußerer(Immo)&gt;.1.RegisterAbteilung" w:val="   "/>
    <w:docVar w:name="FLD_Vorgang.Rolle.&lt;Veräußerer(Immo)&gt;.1.Registerart" w:val="   "/>
    <w:docVar w:name="FLD_Vorgang.Rolle.&lt;Veräußerer(Immo)&gt;.1.Registernummer" w:val="   "/>
    <w:docVar w:name="FLD_Vorgang.Rolle.&lt;Veräußerer(Immo)&gt;.1.RegisterNurNummer" w:val="   "/>
    <w:docVar w:name="FLD_Vorgang.Rolle.&lt;Veräußerer(Immo)&gt;.1.Registerstelle" w:val="   "/>
    <w:docVar w:name="FLD_Vorgang.Rolle.&lt;Veräußerer(Immo)&gt;.1.Rubrum" w:val="Frau Christiane Fuchs, geboren am 17. September 1952, wohnhaft in 53604 Bad Honnef, Deutschland, Reichenberger Straße 17, ausgewiesen durch..."/>
    <w:docVar w:name="FLD_Vorgang.Rolle.&lt;Veräußerer(Immo)&gt;.1.RubrumGeschaeftlich" w:val="Frau Christiane Fuchs, geboren am 17. September 1952, wohnhaft in    ,    , ausgewiesen durch..."/>
    <w:docVar w:name="FLD_Vorgang.Rolle.&lt;Veräußerer(Immo)&gt;.1.Rufname" w:val="Christiane"/>
    <w:docVar w:name="FLD_Vorgang.Rolle.&lt;Veräußerer(Immo)&gt;.1.RufnameTitel" w:val="Christiane"/>
    <w:docVar w:name="FLD_Vorgang.Rolle.&lt;Veräußerer(Immo)&gt;.1.RufnameTitelNachname/Firma" w:val="Christiane Fuchs"/>
    <w:docVar w:name="FLD_Vorgang.Rolle.&lt;Veräußerer(Immo)&gt;.1.RufnameTitelNachname/Firma(formatiert)" w:val="[FETT]Christiane Fuchs[/FETT]"/>
    <w:docVar w:name="FLD_Vorgang.Rolle.&lt;Veräußerer(Immo)&gt;.1.RufnameTitelNachname/FirmaGeburtsname" w:val="Christiane Fuchs"/>
    <w:docVar w:name="FLD_Vorgang.Rolle.&lt;Veräußerer(Immo)&gt;.1.RufnameTitelNachname/FirmaGeburtsname(formatiert)" w:val="[FETT]Christiane Fuchs[/FETT]"/>
    <w:docVar w:name="FLD_Vorgang.Rolle.&lt;Veräußerer(Immo)&gt;.1.SitzOrt" w:val="   "/>
    <w:docVar w:name="FLD_Vorgang.Rolle.&lt;Veräußerer(Immo)&gt;.1.SitzStaat" w:val="   "/>
    <w:docVar w:name="FLD_Vorgang.Rolle.&lt;Veräußerer(Immo)&gt;.1.SteuerId" w:val="95 154 302 873"/>
    <w:docVar w:name="FLD_Vorgang.Rolle.&lt;Veräußerer(Immo)&gt;.1.Strasse" w:val="Reichenberger Straße"/>
    <w:docVar w:name="FLD_Vorgang.Rolle.&lt;Veräußerer(Immo)&gt;.1.StrasseGeschaeftlich" w:val="   "/>
    <w:docVar w:name="FLD_Vorgang.Rolle.&lt;Veräußerer(Immo)&gt;.1.StrasseHausnr" w:val="Reichenberger Straße 17"/>
    <w:docVar w:name="FLD_Vorgang.Rolle.&lt;Veräußerer(Immo)&gt;.1.StrasseHausnrGeschaeftlich" w:val="   "/>
    <w:docVar w:name="FLD_Vorgang.Rolle.&lt;Veräußerer(Immo)&gt;.1.Titel" w:val="   "/>
    <w:docVar w:name="FLD_Vorgang.Rolle.&lt;Veräußerer(Immo)&gt;.1.UrkundsformatAnschriftKomplett" w:val="Reichenberger Straße 17,_x000d__x000a_53604 Bad Honnef"/>
    <w:docVar w:name="FLD_Vorgang.Rolle.&lt;Veräußerer(Immo)&gt;.1.UrkundsformatAnschriftKomplettGeschaeftlich" w:val="   "/>
    <w:docVar w:name="FLD_Vorgang.Rolle.&lt;Veräußerer(Immo)&gt;.1.Vornamen" w:val="Christiane"/>
    <w:docVar w:name="FLD_Vorgang.Rolle.&lt;Veräußerer(Immo)&gt;.1.Vornamen(formatiert)" w:val="[UNTERSTRICHEN]Christiane[/UNTERSTRICHEN]"/>
    <w:docVar w:name="FLD_Vorgang.Rolle.&lt;Veräußerer(Immo)&gt;.1.VornamenTitel" w:val="Christiane"/>
    <w:docVar w:name="FLD_Vorgang.Rolle.&lt;Veräußerer(Immo)&gt;.1.VornamenTitel(formatiert)" w:val="[UNTERSTRICHEN]Christiane[/UNTERSTRICHEN]"/>
    <w:docVar w:name="FLD_Vorgang.Rolle.&lt;Veräußerer(Immo)&gt;.1.VornamenTitelNachname/Firma" w:val="Christiane Fuchs"/>
    <w:docVar w:name="FLD_Vorgang.Rolle.&lt;Veräußerer(Immo)&gt;.1.VornamenTitelNachname/Firma(formatiert)" w:val="[FETT]Christiane Fuchs[/FETT]"/>
    <w:docVar w:name="FLD_Vorgang.Rolle.&lt;Veräußerer(Immo)&gt;.1.VornamenTitelNachname/FirmaGeburtsname" w:val="Christiane Fuchs"/>
    <w:docVar w:name="FLD_Vorgang.Rolle.&lt;Veräußerer(Immo)&gt;.1.VornamenTitelNachname/FirmaGeburtsname(formatiert)" w:val="[FETT]Christiane Fuchs[/FETT]"/>
    <w:docVar w:name="FLD_Vorgang.Rolle.&lt;Vertreter&gt;.1.AnredeBriefkopfGeschaeftlich" w:val="Herrn"/>
    <w:docVar w:name="FLD_Vorgang.Rolle.&lt;Vertreter&gt;.1.AnredeBriefkopfPrivat" w:val="Herrn"/>
    <w:docVar w:name="FLD_Vorgang.Rolle.&lt;Vertreter&gt;.1.AnredeBrieftextGeschaeftlich" w:val="Sehr geehrter Herr"/>
    <w:docVar w:name="FLD_Vorgang.Rolle.&lt;Vertreter&gt;.1.AnredeBrieftextPrivat" w:val="Sehr geehrter Herr"/>
    <w:docVar w:name="FLD_Vorgang.Rolle.&lt;Vertreter&gt;.1.AnredeUrkundeGeschaeftlich" w:val="Herr"/>
    <w:docVar w:name="FLD_Vorgang.Rolle.&lt;Vertreter&gt;.1.AnredeUrkundePrivat" w:val="Herr"/>
    <w:docVar w:name="FLD_Vorgang.Rolle.&lt;Vertreter&gt;.1.Geburtenregisternummer" w:val="   "/>
    <w:docVar w:name="FLD_Vorgang.Rolle.&lt;Vertreter&gt;.1.Geburtsdatum(ddmmmmyyyy)" w:val="04. August 1965"/>
    <w:docVar w:name="FLD_Vorgang.Rolle.&lt;Vertreter&gt;.1.Geburtsdatum(ddmmmmyyyy)EN" w:val="04 August 1965"/>
    <w:docVar w:name="FLD_Vorgang.Rolle.&lt;Vertreter&gt;.1.Geburtsdatum(ddmmyyyy)" w:val="04.08.1965"/>
    <w:docVar w:name="FLD_Vorgang.Rolle.&lt;Vertreter&gt;.1.Geburtsdatum(dmyyyy)" w:val="4.8.1965"/>
    <w:docVar w:name="FLD_Vorgang.Rolle.&lt;Vertreter&gt;.1.Geburtsdatum/Registernummer" w:val="04.08.1965"/>
    <w:docVar w:name="FLD_Vorgang.Rolle.&lt;Vertreter&gt;.1.Geburtsname" w:val="   "/>
    <w:docVar w:name="FLD_Vorgang.Rolle.&lt;Vertreter&gt;.1.Geburtsort" w:val="   "/>
    <w:docVar w:name="FLD_Vorgang.Rolle.&lt;Vertreter&gt;.1.Geburtsstandesamt" w:val="   "/>
    <w:docVar w:name="FLD_Vorgang.Rolle.&lt;Vertreter&gt;.1.GeburtsstandesamtGeburtenregisternummer" w:val="   "/>
    <w:docVar w:name="FLD_Vorgang.Rolle.&lt;Vertreter&gt;.1.Hausnr" w:val="70"/>
    <w:docVar w:name="FLD_Vorgang.Rolle.&lt;Vertreter&gt;.1.HausnrGeschaeftlich" w:val="14a"/>
    <w:docVar w:name="FLD_Vorgang.Rolle.&lt;Vertreter&gt;.1.Identifikation" w:val="   "/>
    <w:docVar w:name="FLD_Vorgang.Rolle.&lt;Vertreter&gt;.1.KlientenID" w:val="966"/>
    <w:docVar w:name="FLD_Vorgang.Rolle.&lt;Vertreter&gt;.1.Land" w:val="Deutschland"/>
    <w:docVar w:name="FLD_Vorgang.Rolle.&lt;Vertreter&gt;.1.LandGeschaeftlich" w:val="Deutschland"/>
    <w:docVar w:name="FLD_Vorgang.Rolle.&lt;Vertreter&gt;.1.Nachname/Firma" w:val="Mutter"/>
    <w:docVar w:name="FLD_Vorgang.Rolle.&lt;Vertreter&gt;.1.Ort" w:val="Ratingen"/>
    <w:docVar w:name="FLD_Vorgang.Rolle.&lt;Vertreter&gt;.1.OrtGeschaeftlich" w:val="Düsseldorf"/>
    <w:docVar w:name="FLD_Vorgang.Rolle.&lt;Vertreter&gt;.1.PLZ" w:val="40885"/>
    <w:docVar w:name="FLD_Vorgang.Rolle.&lt;Vertreter&gt;.1.PLZGeschaeftlich" w:val="40468"/>
    <w:docVar w:name="FLD_Vorgang.Rolle.&lt;Vertreter&gt;.1.PLZOrt" w:val="40885 Ratingen"/>
    <w:docVar w:name="FLD_Vorgang.Rolle.&lt;Vertreter&gt;.1.PLZOrtGeschaeftlich" w:val="40468 Düsseldorf"/>
    <w:docVar w:name="FLD_Vorgang.Rolle.&lt;Vertreter&gt;.1.PLZOrtLand" w:val="40885 Ratingen, Deutschland"/>
    <w:docVar w:name="FLD_Vorgang.Rolle.&lt;Vertreter&gt;.1.PLZOrtLandGeschaeftlich" w:val="40468 Düsseldorf, Deutschland"/>
    <w:docVar w:name="FLD_Vorgang.Rolle.&lt;Vertreter&gt;.1.PLZPostfach" w:val="   "/>
    <w:docVar w:name="FLD_Vorgang.Rolle.&lt;Vertreter&gt;.1.PLZPostfachOrt" w:val="Ratingen"/>
    <w:docVar w:name="FLD_Vorgang.Rolle.&lt;Vertreter&gt;.1.Postfach" w:val="   "/>
    <w:docVar w:name="FLD_Vorgang.Rolle.&lt;Vertreter&gt;.1.RegisterAbteilung" w:val="   "/>
    <w:docVar w:name="FLD_Vorgang.Rolle.&lt;Vertreter&gt;.1.Registerart" w:val="   "/>
    <w:docVar w:name="FLD_Vorgang.Rolle.&lt;Vertreter&gt;.1.Registernummer" w:val="   "/>
    <w:docVar w:name="FLD_Vorgang.Rolle.&lt;Vertreter&gt;.1.RegisterNurNummer" w:val="   "/>
    <w:docVar w:name="FLD_Vorgang.Rolle.&lt;Vertreter&gt;.1.Registerstelle" w:val="   "/>
    <w:docVar w:name="FLD_Vorgang.Rolle.&lt;Vertreter&gt;.1.Rubrum" w:val="Herr Dr. Stefan Mutter, geboren am 04. August 1965, wohnhaft in 40885 Ratingen, Deutschland, Krummenweger Str. 70, ausgewiesen durch..."/>
    <w:docVar w:name="FLD_Vorgang.Rolle.&lt;Vertreter&gt;.1.RubrumGeschaeftlich" w:val="Herr Dr. Stefan Mutter, geboren am 04. August 1965, wohnhaft in 40468 Düsseldorf, Deutschland, Peter-Müller-Straße 14a, ausgewiesen durch..."/>
    <w:docVar w:name="FLD_Vorgang.Rolle.&lt;Vertreter&gt;.1.Rufname" w:val="Stefan"/>
    <w:docVar w:name="FLD_Vorgang.Rolle.&lt;Vertreter&gt;.1.RufnameTitel" w:val="Dr. Stefan"/>
    <w:docVar w:name="FLD_Vorgang.Rolle.&lt;Vertreter&gt;.1.RufnameTitelNachname/Firma" w:val="Dr. Stefan Mutter"/>
    <w:docVar w:name="FLD_Vorgang.Rolle.&lt;Vertreter&gt;.1.RufnameTitelNachname/Firma(formatiert)" w:val="[FETT]Dr. Stefan Mutter[/FETT]"/>
    <w:docVar w:name="FLD_Vorgang.Rolle.&lt;Vertreter&gt;.1.RufnameTitelNachname/FirmaGeburtsname" w:val="Dr. Stefan Mutter"/>
    <w:docVar w:name="FLD_Vorgang.Rolle.&lt;Vertreter&gt;.1.RufnameTitelNachname/FirmaGeburtsname(formatiert)" w:val="[FETT]Dr. Stefan Mutter[/FETT]"/>
    <w:docVar w:name="FLD_Vorgang.Rolle.&lt;Vertreter&gt;.1.SitzOrt" w:val="   "/>
    <w:docVar w:name="FLD_Vorgang.Rolle.&lt;Vertreter&gt;.1.SitzStaat" w:val="   "/>
    <w:docVar w:name="FLD_Vorgang.Rolle.&lt;Vertreter&gt;.1.SteuerId" w:val="   "/>
    <w:docVar w:name="FLD_Vorgang.Rolle.&lt;Vertreter&gt;.1.Strasse" w:val="Krummenweger Str."/>
    <w:docVar w:name="FLD_Vorgang.Rolle.&lt;Vertreter&gt;.1.StrasseGeschaeftlich" w:val="Peter-Müller-Straße"/>
    <w:docVar w:name="FLD_Vorgang.Rolle.&lt;Vertreter&gt;.1.StrasseHausnr" w:val="Krummenweger Str. 70"/>
    <w:docVar w:name="FLD_Vorgang.Rolle.&lt;Vertreter&gt;.1.StrasseHausnrGeschaeftlich" w:val="Peter-Müller-Straße 14a"/>
    <w:docVar w:name="FLD_Vorgang.Rolle.&lt;Vertreter&gt;.1.Titel" w:val="Dr."/>
    <w:docVar w:name="FLD_Vorgang.Rolle.&lt;Vertreter&gt;.1.UrkundsformatAnschriftKomplett" w:val="Krummenweger Str. 70,_x000d__x000a_40885 Ratingen"/>
    <w:docVar w:name="FLD_Vorgang.Rolle.&lt;Vertreter&gt;.1.UrkundsformatAnschriftKomplettGeschaeftlich" w:val="Peter-Müller-Straße 14a,_x000d__x000a_40468 Düsseldorf"/>
    <w:docVar w:name="FLD_Vorgang.Rolle.&lt;Vertreter&gt;.1.Vornamen" w:val="Stefan"/>
    <w:docVar w:name="FLD_Vorgang.Rolle.&lt;Vertreter&gt;.1.Vornamen(formatiert)" w:val="[UNTERSTRICHEN]Stefan[/UNTERSTRICHEN]"/>
    <w:docVar w:name="FLD_Vorgang.Rolle.&lt;Vertreter&gt;.1.VornamenTitel" w:val="Dr. Stefan"/>
    <w:docVar w:name="FLD_Vorgang.Rolle.&lt;Vertreter&gt;.1.VornamenTitel(formatiert)" w:val="Dr. [UNTERSTRICHEN]Stefan[/UNTERSTRICHEN]"/>
    <w:docVar w:name="FLD_Vorgang.Rolle.&lt;Vertreter&gt;.1.VornamenTitelNachname/Firma" w:val="Dr. Stefan Mutter"/>
    <w:docVar w:name="FLD_Vorgang.Rolle.&lt;Vertreter&gt;.1.VornamenTitelNachname/Firma(formatiert)" w:val="[FETT]Dr. Stefan Mutter[/FETT]"/>
    <w:docVar w:name="FLD_Vorgang.Rolle.&lt;Vertreter&gt;.1.VornamenTitelNachname/FirmaGeburtsname" w:val="Dr. Stefan Mutter"/>
    <w:docVar w:name="FLD_Vorgang.Rolle.&lt;Vertreter&gt;.1.VornamenTitelNachname/FirmaGeburtsname(formatiert)" w:val="[FETT]Dr. Stefan Mutter[/FETT]"/>
    <w:docVar w:name="FLD_Vorgang.Rolle.&lt;Vertreter&gt;.2.AnredeBriefkopfGeschaeftlich" w:val="Herrn Rechtsanwalt"/>
    <w:docVar w:name="FLD_Vorgang.Rolle.&lt;Vertreter&gt;.2.AnredeBriefkopfPrivat" w:val="Herrn"/>
    <w:docVar w:name="FLD_Vorgang.Rolle.&lt;Vertreter&gt;.2.AnredeBrieftextGeschaeftlich" w:val="Sehr geehrter Herr Kollege"/>
    <w:docVar w:name="FLD_Vorgang.Rolle.&lt;Vertreter&gt;.2.AnredeBrieftextPrivat" w:val="Sehr geehrter Herr"/>
    <w:docVar w:name="FLD_Vorgang.Rolle.&lt;Vertreter&gt;.2.AnredeUrkundeGeschaeftlich" w:val="Herr Rechtsanwalt"/>
    <w:docVar w:name="FLD_Vorgang.Rolle.&lt;Vertreter&gt;.2.AnredeUrkundePrivat" w:val="Herr"/>
    <w:docVar w:name="FLD_Vorgang.Rolle.&lt;Vertreter&gt;.2.Geburtenregisternummer" w:val="   "/>
    <w:docVar w:name="FLD_Vorgang.Rolle.&lt;Vertreter&gt;.2.Geburtsdatum(ddmmmmyyyy)" w:val="25. Mai 1971"/>
    <w:docVar w:name="FLD_Vorgang.Rolle.&lt;Vertreter&gt;.2.Geburtsdatum(ddmmmmyyyy)EN" w:val="25 May 1971"/>
    <w:docVar w:name="FLD_Vorgang.Rolle.&lt;Vertreter&gt;.2.Geburtsdatum(ddmmyyyy)" w:val="25.05.1971"/>
    <w:docVar w:name="FLD_Vorgang.Rolle.&lt;Vertreter&gt;.2.Geburtsdatum(dmyyyy)" w:val="25.5.1971"/>
    <w:docVar w:name="FLD_Vorgang.Rolle.&lt;Vertreter&gt;.2.Geburtsdatum/Registernummer" w:val="25.05.1971"/>
    <w:docVar w:name="FLD_Vorgang.Rolle.&lt;Vertreter&gt;.2.Geburtsname" w:val="   "/>
    <w:docVar w:name="FLD_Vorgang.Rolle.&lt;Vertreter&gt;.2.Geburtsort" w:val="   "/>
    <w:docVar w:name="FLD_Vorgang.Rolle.&lt;Vertreter&gt;.2.Geburtsstandesamt" w:val="   "/>
    <w:docVar w:name="FLD_Vorgang.Rolle.&lt;Vertreter&gt;.2.GeburtsstandesamtGeburtenregisternummer" w:val="   "/>
    <w:docVar w:name="FLD_Vorgang.Rolle.&lt;Vertreter&gt;.2.Hausnr" w:val="   "/>
    <w:docVar w:name="FLD_Vorgang.Rolle.&lt;Vertreter&gt;.2.HausnrGeschaeftlich" w:val="1"/>
    <w:docVar w:name="FLD_Vorgang.Rolle.&lt;Vertreter&gt;.2.Identifikation" w:val="   "/>
    <w:docVar w:name="FLD_Vorgang.Rolle.&lt;Vertreter&gt;.2.KlientenID" w:val="8030"/>
    <w:docVar w:name="FLD_Vorgang.Rolle.&lt;Vertreter&gt;.2.Land" w:val="   "/>
    <w:docVar w:name="FLD_Vorgang.Rolle.&lt;Vertreter&gt;.2.LandGeschaeftlich" w:val="Deutschland"/>
    <w:docVar w:name="FLD_Vorgang.Rolle.&lt;Vertreter&gt;.2.Nachname/Firma" w:val="Philipp"/>
    <w:docVar w:name="FLD_Vorgang.Rolle.&lt;Vertreter&gt;.2.Ort" w:val="   "/>
    <w:docVar w:name="FLD_Vorgang.Rolle.&lt;Vertreter&gt;.2.OrtGeschaeftlich" w:val="München"/>
    <w:docVar w:name="FLD_Vorgang.Rolle.&lt;Vertreter&gt;.2.PLZ" w:val="   "/>
    <w:docVar w:name="FLD_Vorgang.Rolle.&lt;Vertreter&gt;.2.PLZGeschaeftlich" w:val="80331"/>
    <w:docVar w:name="FLD_Vorgang.Rolle.&lt;Vertreter&gt;.2.PLZOrt" w:val="   "/>
    <w:docVar w:name="FLD_Vorgang.Rolle.&lt;Vertreter&gt;.2.PLZOrtGeschaeftlich" w:val="80331 München"/>
    <w:docVar w:name="FLD_Vorgang.Rolle.&lt;Vertreter&gt;.2.PLZOrtLand" w:val="   "/>
    <w:docVar w:name="FLD_Vorgang.Rolle.&lt;Vertreter&gt;.2.PLZOrtLandGeschaeftlich" w:val="80331 München, Deutschland"/>
    <w:docVar w:name="FLD_Vorgang.Rolle.&lt;Vertreter&gt;.2.PLZPostfach" w:val="   "/>
    <w:docVar w:name="FLD_Vorgang.Rolle.&lt;Vertreter&gt;.2.PLZPostfachOrt" w:val="   "/>
    <w:docVar w:name="FLD_Vorgang.Rolle.&lt;Vertreter&gt;.2.Postfach" w:val="   "/>
    <w:docVar w:name="FLD_Vorgang.Rolle.&lt;Vertreter&gt;.2.RegisterAbteilung" w:val="   "/>
    <w:docVar w:name="FLD_Vorgang.Rolle.&lt;Vertreter&gt;.2.Registerart" w:val="   "/>
    <w:docVar w:name="FLD_Vorgang.Rolle.&lt;Vertreter&gt;.2.Registernummer" w:val="   "/>
    <w:docVar w:name="FLD_Vorgang.Rolle.&lt;Vertreter&gt;.2.RegisterNurNummer" w:val="   "/>
    <w:docVar w:name="FLD_Vorgang.Rolle.&lt;Vertreter&gt;.2.Registerstelle" w:val="   "/>
    <w:docVar w:name="FLD_Vorgang.Rolle.&lt;Vertreter&gt;.2.Rubrum" w:val="Herr Dr. Christoph Philipp, geboren am 25. Mai 1971, wohnhaft in    ,    , ausgewiesen durch..."/>
    <w:docVar w:name="FLD_Vorgang.Rolle.&lt;Vertreter&gt;.2.RubrumGeschaeftlich" w:val="Herr Rechtsanwalt Dr. Christoph Philipp, geboren am 25. Mai 1971, wohnhaft in 80331 München, Deutschland, P+P Pöllath + Partners Rechtsanwälte und Steuerberater mbB_x000d__x000a_Hofstatt 1, ausgewiesen durch..."/>
    <w:docVar w:name="FLD_Vorgang.Rolle.&lt;Vertreter&gt;.2.Rufname" w:val="Christoph"/>
    <w:docVar w:name="FLD_Vorgang.Rolle.&lt;Vertreter&gt;.2.RufnameTitel" w:val="Dr. Christoph"/>
    <w:docVar w:name="FLD_Vorgang.Rolle.&lt;Vertreter&gt;.2.RufnameTitelNachname/Firma" w:val="Dr. Christoph Philipp"/>
    <w:docVar w:name="FLD_Vorgang.Rolle.&lt;Vertreter&gt;.2.RufnameTitelNachname/Firma(formatiert)" w:val="[FETT]Dr. Christoph Philipp[/FETT]"/>
    <w:docVar w:name="FLD_Vorgang.Rolle.&lt;Vertreter&gt;.2.RufnameTitelNachname/FirmaGeburtsname" w:val="Dr. Christoph Philipp"/>
    <w:docVar w:name="FLD_Vorgang.Rolle.&lt;Vertreter&gt;.2.RufnameTitelNachname/FirmaGeburtsname(formatiert)" w:val="[FETT]Dr. Christoph Philipp[/FETT]"/>
    <w:docVar w:name="FLD_Vorgang.Rolle.&lt;Vertreter&gt;.2.SitzOrt" w:val="   "/>
    <w:docVar w:name="FLD_Vorgang.Rolle.&lt;Vertreter&gt;.2.SitzStaat" w:val="   "/>
    <w:docVar w:name="FLD_Vorgang.Rolle.&lt;Vertreter&gt;.2.SteuerId" w:val="   "/>
    <w:docVar w:name="FLD_Vorgang.Rolle.&lt;Vertreter&gt;.2.Strasse" w:val="   "/>
    <w:docVar w:name="FLD_Vorgang.Rolle.&lt;Vertreter&gt;.2.StrasseGeschaeftlich" w:val="P+P Pöllath + Partners Rechtsanwälte und Steuerberater mbB_x000d__x000a_Hofstatt"/>
    <w:docVar w:name="FLD_Vorgang.Rolle.&lt;Vertreter&gt;.2.StrasseHausnr" w:val="   "/>
    <w:docVar w:name="FLD_Vorgang.Rolle.&lt;Vertreter&gt;.2.StrasseHausnrGeschaeftlich" w:val="P+P Pöllath + Partners Rechtsanwälte und Steuerberater mbB_x000d__x000a_Hofstatt 1"/>
    <w:docVar w:name="FLD_Vorgang.Rolle.&lt;Vertreter&gt;.2.Titel" w:val="Dr."/>
    <w:docVar w:name="FLD_Vorgang.Rolle.&lt;Vertreter&gt;.2.UrkundsformatAnschriftKomplett" w:val="   "/>
    <w:docVar w:name="FLD_Vorgang.Rolle.&lt;Vertreter&gt;.2.UrkundsformatAnschriftKomplettGeschaeftlich" w:val="P+P Pöllath + Partners Rechtsanwälte und Steuerberater mbB_x000d__x000a_Hofstatt 1,_x000d__x000a_80331 München"/>
    <w:docVar w:name="FLD_Vorgang.Rolle.&lt;Vertreter&gt;.2.Vornamen" w:val="Christoph"/>
    <w:docVar w:name="FLD_Vorgang.Rolle.&lt;Vertreter&gt;.2.Vornamen(formatiert)" w:val="[UNTERSTRICHEN]Christoph[/UNTERSTRICHEN]"/>
    <w:docVar w:name="FLD_Vorgang.Rolle.&lt;Vertreter&gt;.2.VornamenTitel" w:val="Dr. Christoph"/>
    <w:docVar w:name="FLD_Vorgang.Rolle.&lt;Vertreter&gt;.2.VornamenTitel(formatiert)" w:val="Dr. [UNTERSTRICHEN]Christoph[/UNTERSTRICHEN]"/>
    <w:docVar w:name="FLD_Vorgang.Rolle.&lt;Vertreter&gt;.2.VornamenTitelNachname/Firma" w:val="Dr. Christoph Philipp"/>
    <w:docVar w:name="FLD_Vorgang.Rolle.&lt;Vertreter&gt;.2.VornamenTitelNachname/Firma(formatiert)" w:val="[FETT]Dr. Christoph Philipp[/FETT]"/>
    <w:docVar w:name="FLD_Vorgang.Rolle.&lt;Vertreter&gt;.2.VornamenTitelNachname/FirmaGeburtsname" w:val="Dr. Christoph Philipp"/>
    <w:docVar w:name="FLD_Vorgang.Rolle.&lt;Vertreter&gt;.2.VornamenTitelNachname/FirmaGeburtsname(formatiert)" w:val="[FETT]Dr. Christoph Philipp[/FETT]"/>
    <w:docVar w:name="FLD_Vorgang.Schlussformel" w:val="dem Notar"/>
    <w:docVar w:name="FLD_Vorgang.SteuerIdStringUrkundsbeteiligte" w:val="Mutter, Dr. Stefan, * 04.08.1965, Krummenweger Str. 70, 40885 Ratingen: bislang nicht mitgeteilt_x000d__x000a_Philipp, Dr. Christoph, * 25.05.1971,  ,  : bislang nicht mitgeteilt_x000d__x000a_Römer, Til, * 05.02.1980, Kurfürstenstraße 73, 53115 Bonn: 49 058 367 517_x000d__x000a_Fuchs, Christiane, * 17.09.1952, Reichenberger Straße 17, 53604 Bad Honnef: 95 154 302 873"/>
    <w:docVar w:name="FLD_Vorgang.UnterschriftKurz" w:val="Dr. Marc Grotheer_x000d__x000a_Notar_x000d__x000a_"/>
    <w:docVar w:name="FLD_Vorgang.UnterschriftLang" w:val="Dr. Marc Grotheer_x000d__x000a_Notar_x000d__x000a_"/>
    <w:docVar w:name="FLD_Vorgang.URNrDruckformat" w:val="   "/>
    <w:docVar w:name="FLD_Vorgang.URNrDruckformatObervorgang" w:val="   "/>
    <w:docVar w:name="FLD_Vorgang.URNrNurJahr" w:val="   "/>
    <w:docVar w:name="FLD_Vorgang.URNrNurNotarKuerzel" w:val="   "/>
    <w:docVar w:name="FLD_Vorgang.URNrNurNummer" w:val="   "/>
    <w:docVar w:name="FLD_Vorgang.URNrStandardformat" w:val="Römer / Fuchs Änderungsurkunde"/>
    <w:docVar w:name="FLD_Vorgang.URNrStandardformatObervorgang" w:val="   "/>
    <w:docVar w:name="FLD_VUR_Amtsinhaber_String" w:val="Notar"/>
    <w:docVar w:name="FLD_VUR_Bemerkung" w:val="   "/>
    <w:docVar w:name="FLD_VUR_Beurkundungsdatum_Kurz_Obervorgang" w:val="   "/>
    <w:docVar w:name="FLD_VUR_Beurkundungsdatum_Kurz_Vorgang" w:val="   "/>
    <w:docVar w:name="FLD_VUR_Beurkundungsdatum_Lang_Obervorgang" w:val="   "/>
    <w:docVar w:name="FLD_VUR_Beurkundungsdatum_Lang_Vorgang" w:val="   "/>
    <w:docVar w:name="FLD_VUR_Rechtsgeschaeft" w:val="Änderungsurkunde"/>
    <w:docVar w:name="FLD_VUR_Schlussformel" w:val="dem Notar"/>
    <w:docVar w:name="FLD_VUR_SteuerIDString_Urkundsbeteiligte" w:val="   "/>
    <w:docVar w:name="FLD_VUR_Unterschrift_kurz" w:val="Dr. Marc Grotheer_x000d__x000a_Notar_x000d__x000a_"/>
    <w:docVar w:name="FLD_VUR_Unterschrift_lang" w:val="Dr. Marc Grotheer_x000d__x000a_Notar_x000d__x000a_"/>
    <w:docVar w:name="FLD_VUR_URNr" w:val="   "/>
    <w:docVar w:name="FLD_VUR_URNr_Nur_Jahr" w:val="   "/>
    <w:docVar w:name="FLD_VUR_URNr_Nur_NotarShortCut" w:val="   "/>
    <w:docVar w:name="FLD_VUR_URNr_Nur_Nummer" w:val="   "/>
    <w:docVar w:name="FLD_VUR_URNr_Obervorgang" w:val="   "/>
    <w:docVar w:name="FLD_VUR_URNr_Obervorgang_Standardformat" w:val="   "/>
    <w:docVar w:name="FLD_VUR_URNr_Standardformat" w:val="Römer / Fuchs Änderungsurkunde"/>
    <w:docVar w:name="FLD_VUR_Vorgang_ID" w:val="14662"/>
    <w:docVar w:name="FLD_VUR_Vorgangsbezeichnung" w:val="Römer / Fuchs Änderungsurkunde"/>
    <w:docVar w:name="FLD_VZG_Empfaenger_Anrede" w:val="Sehr geehrter Herr Mustermann,"/>
    <w:docVar w:name="FLD_VZG_Empfaenger_Anschriftenfeld" w:val="Max Mustermann_x000d__x000a_Musterstrasse 1_x000d__x000a__x000d__x000a_33333 Musterstadt"/>
    <w:docVar w:name="FLD_VZG_Empfaenger_Betreff" w:val="Betreff"/>
    <w:docVar w:name="FLD_VZG_Empfaenger_Schlussformel" w:val="Mit freundlichen Grüßen"/>
    <w:docVar w:name="FLD_VZG_Notar_Unterschrift_kurz" w:val="Dr. Bertold Reinartz_x000d__x000a_Notarvertreter"/>
    <w:docVar w:name="FLD_VZG_Notar_Unterschrift_lang" w:val="Dr. Marc Grotheer_x000d__x000a_Notar_x000d__x000a_"/>
    <w:docVar w:name="FLD_VZG_URNr_Vorgangsbezeichnung" w:val="Römer / Fuchs Änderungsurkunde"/>
    <w:docVar w:name="Notastic.Dateiname" w:val="16756.docx"/>
    <w:docVar w:name="Notastic.DateinameOhneErweiterung" w:val="16756"/>
    <w:docVar w:name="Notastic.VollstaendigerDateiname" w:val="\\srv-dc\notastic_daten\urkunden\16756.docx"/>
  </w:docVars>
  <w:rsids>
    <w:rsidRoot w:val="0029392B"/>
    <w:rsid w:val="0011747E"/>
    <w:rsid w:val="00122E1F"/>
    <w:rsid w:val="00163CB9"/>
    <w:rsid w:val="001E345F"/>
    <w:rsid w:val="00292D5F"/>
    <w:rsid w:val="0029392B"/>
    <w:rsid w:val="002B3794"/>
    <w:rsid w:val="002D08AD"/>
    <w:rsid w:val="002F1AD7"/>
    <w:rsid w:val="003E71F8"/>
    <w:rsid w:val="004A4109"/>
    <w:rsid w:val="004D091B"/>
    <w:rsid w:val="006563B1"/>
    <w:rsid w:val="00683295"/>
    <w:rsid w:val="006F6749"/>
    <w:rsid w:val="0082173B"/>
    <w:rsid w:val="00847544"/>
    <w:rsid w:val="008631B2"/>
    <w:rsid w:val="008C2129"/>
    <w:rsid w:val="00902B79"/>
    <w:rsid w:val="009708A9"/>
    <w:rsid w:val="00A6093C"/>
    <w:rsid w:val="00AD0DCC"/>
    <w:rsid w:val="00B21C5E"/>
    <w:rsid w:val="00B271D4"/>
    <w:rsid w:val="00BB6608"/>
    <w:rsid w:val="00BF2FE9"/>
    <w:rsid w:val="00C15D98"/>
    <w:rsid w:val="00C41F74"/>
    <w:rsid w:val="00CA2E63"/>
    <w:rsid w:val="00CA420D"/>
    <w:rsid w:val="00EA1D62"/>
    <w:rsid w:val="00EC4A64"/>
    <w:rsid w:val="00F0609E"/>
    <w:rsid w:val="00F5778A"/>
    <w:rsid w:val="00FB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C805"/>
  <w15:docId w15:val="{1310A434-4E97-4585-9C4B-08D0041D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krper1">
    <w:name w:val="Textkörper_1"/>
    <w:basedOn w:val="Standard"/>
    <w:qFormat/>
    <w:pPr>
      <w:spacing w:after="240" w:line="312" w:lineRule="auto"/>
      <w:jc w:val="both"/>
    </w:pPr>
  </w:style>
  <w:style w:type="paragraph" w:customStyle="1" w:styleId="Textkrpernummeriert1">
    <w:name w:val="Textkörper nummeriert 1"/>
    <w:basedOn w:val="Textkrper1"/>
    <w:uiPriority w:val="6"/>
    <w:qFormat/>
    <w:pPr>
      <w:numPr>
        <w:numId w:val="6"/>
      </w:numPr>
    </w:pPr>
  </w:style>
  <w:style w:type="paragraph" w:customStyle="1" w:styleId="Textkrpernummeriert2">
    <w:name w:val="Textkörper nummeriert 2"/>
    <w:basedOn w:val="Textkrpernummeriert1"/>
    <w:uiPriority w:val="6"/>
    <w:qFormat/>
    <w:pPr>
      <w:numPr>
        <w:ilvl w:val="1"/>
      </w:numPr>
    </w:pPr>
  </w:style>
  <w:style w:type="paragraph" w:customStyle="1" w:styleId="Textkrpernummeriert3">
    <w:name w:val="Textkörper nummeriert 3"/>
    <w:basedOn w:val="Textkrpernummeriert2"/>
    <w:uiPriority w:val="6"/>
    <w:qFormat/>
    <w:pPr>
      <w:numPr>
        <w:ilvl w:val="2"/>
      </w:numPr>
    </w:pPr>
  </w:style>
  <w:style w:type="paragraph" w:customStyle="1" w:styleId="Textkrpernummeriert4">
    <w:name w:val="Textkörper nummeriert 4"/>
    <w:basedOn w:val="Textkrpernummeriert3"/>
    <w:uiPriority w:val="6"/>
    <w:qFormat/>
    <w:pPr>
      <w:numPr>
        <w:ilvl w:val="3"/>
      </w:numPr>
    </w:pPr>
  </w:style>
  <w:style w:type="paragraph" w:customStyle="1" w:styleId="Textkrpernummeriert5">
    <w:name w:val="Textkörper nummeriert 5"/>
    <w:basedOn w:val="Textkrpernummeriert4"/>
    <w:uiPriority w:val="6"/>
    <w:qFormat/>
    <w:pPr>
      <w:numPr>
        <w:ilvl w:val="4"/>
      </w:numPr>
    </w:pPr>
  </w:style>
  <w:style w:type="paragraph" w:customStyle="1" w:styleId="Textkrpernummeriert6">
    <w:name w:val="Textkörper nummeriert 6"/>
    <w:basedOn w:val="Textkrpernummeriert5"/>
    <w:uiPriority w:val="6"/>
    <w:qFormat/>
    <w:pPr>
      <w:numPr>
        <w:ilvl w:val="5"/>
      </w:numPr>
    </w:pPr>
  </w:style>
  <w:style w:type="numbering" w:customStyle="1" w:styleId="DETextkrpernummeriert">
    <w:name w:val="DE Textkörper nummeriert"/>
    <w:basedOn w:val="KeineListe"/>
    <w:uiPriority w:val="99"/>
    <w:pPr>
      <w:numPr>
        <w:numId w:val="6"/>
      </w:numPr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  <w:rPr>
      <w:sz w:val="24"/>
      <w:szCs w:val="24"/>
    </w:rPr>
  </w:style>
  <w:style w:type="paragraph" w:styleId="Standardeinzug">
    <w:name w:val="Normal Indent"/>
    <w:basedOn w:val="Standard"/>
    <w:uiPriority w:val="99"/>
    <w:pPr>
      <w:tabs>
        <w:tab w:val="right" w:pos="6804"/>
        <w:tab w:val="right" w:pos="9072"/>
      </w:tabs>
      <w:spacing w:line="240" w:lineRule="atLeast"/>
      <w:ind w:left="708"/>
    </w:pPr>
    <w:rPr>
      <w:rFonts w:ascii="Arial" w:eastAsia="Times New Roman" w:hAnsi="Arial" w:cs="Times New Roman"/>
      <w:color w:val="000000"/>
      <w:sz w:val="24"/>
      <w:szCs w:val="20"/>
      <w:lang w:eastAsia="de-DE"/>
    </w:rPr>
  </w:style>
  <w:style w:type="paragraph" w:styleId="Textkrper-Einzug3">
    <w:name w:val="Body Text Indent 3"/>
    <w:basedOn w:val="Standard"/>
    <w:uiPriority w:val="99"/>
    <w:semiHidden/>
    <w:unhideWhenUsed/>
    <w:pPr>
      <w:spacing w:after="120" w:line="360" w:lineRule="auto"/>
      <w:ind w:left="283"/>
      <w:jc w:val="both"/>
    </w:pPr>
    <w:rPr>
      <w:rFonts w:ascii="Arial" w:eastAsia="Times New Roman" w:hAnsi="Arial" w:cs="Arial"/>
      <w:sz w:val="16"/>
      <w:szCs w:val="16"/>
      <w:lang w:eastAsia="de-DE"/>
    </w:rPr>
  </w:style>
  <w:style w:type="character" w:customStyle="1" w:styleId="Textkrper-Einzug3Zchn">
    <w:name w:val="Textkörper-Einzug 3 Zchn"/>
    <w:basedOn w:val="Absatz-Standardschriftart"/>
    <w:uiPriority w:val="99"/>
    <w:semiHidden/>
    <w:rPr>
      <w:rFonts w:ascii="Arial" w:eastAsia="Times New Roman" w:hAnsi="Arial" w:cs="Arial"/>
      <w:sz w:val="16"/>
      <w:szCs w:val="16"/>
      <w:lang w:eastAsia="de-DE"/>
    </w:rPr>
  </w:style>
  <w:style w:type="character" w:customStyle="1" w:styleId="Kommentarzeichen1">
    <w:name w:val="Kommentarzeichen1"/>
    <w:basedOn w:val="Absatz-Standardschriftart"/>
    <w:uiPriority w:val="99"/>
    <w:semiHidden/>
    <w:unhideWhenUsed/>
    <w:rPr>
      <w:sz w:val="16"/>
      <w:szCs w:val="16"/>
    </w:rPr>
  </w:style>
  <w:style w:type="paragraph" w:customStyle="1" w:styleId="Kommentartext1">
    <w:name w:val="Kommentartext1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1"/>
    <w:uiPriority w:val="99"/>
    <w:semiHidden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1"/>
    <w:uiPriority w:val="99"/>
    <w:semiHidden/>
    <w:rPr>
      <w:b/>
      <w:bCs/>
      <w:sz w:val="20"/>
      <w:szCs w:val="20"/>
    </w:rPr>
  </w:style>
  <w:style w:type="paragraph" w:customStyle="1" w:styleId="berarbeitung1">
    <w:name w:val="Überarbeitung1"/>
    <w:uiPriority w:val="99"/>
    <w:semiHidden/>
    <w:pPr>
      <w:spacing w:after="0" w:line="240" w:lineRule="auto"/>
    </w:pPr>
  </w:style>
  <w:style w:type="paragraph" w:customStyle="1" w:styleId="Aufzhlung1">
    <w:name w:val="Aufzählung 1"/>
    <w:basedOn w:val="Standard"/>
    <w:uiPriority w:val="8"/>
    <w:qFormat/>
    <w:pPr>
      <w:numPr>
        <w:numId w:val="11"/>
      </w:numPr>
      <w:spacing w:after="240" w:line="312" w:lineRule="auto"/>
      <w:jc w:val="both"/>
    </w:pPr>
  </w:style>
  <w:style w:type="paragraph" w:customStyle="1" w:styleId="Aufzhlung2">
    <w:name w:val="Aufzählung 2"/>
    <w:basedOn w:val="Aufzhlung1"/>
    <w:uiPriority w:val="8"/>
    <w:qFormat/>
    <w:pPr>
      <w:numPr>
        <w:ilvl w:val="1"/>
      </w:numPr>
    </w:pPr>
  </w:style>
  <w:style w:type="paragraph" w:customStyle="1" w:styleId="Aufzhlung3">
    <w:name w:val="Aufzählung 3"/>
    <w:basedOn w:val="Aufzhlung2"/>
    <w:uiPriority w:val="8"/>
    <w:qFormat/>
    <w:pPr>
      <w:numPr>
        <w:ilvl w:val="2"/>
      </w:numPr>
    </w:pPr>
  </w:style>
  <w:style w:type="paragraph" w:customStyle="1" w:styleId="Aufzhlung4">
    <w:name w:val="Aufzählung 4"/>
    <w:basedOn w:val="Aufzhlung3"/>
    <w:uiPriority w:val="8"/>
    <w:qFormat/>
    <w:pPr>
      <w:numPr>
        <w:ilvl w:val="3"/>
      </w:numPr>
    </w:pPr>
  </w:style>
  <w:style w:type="paragraph" w:customStyle="1" w:styleId="Aufzhlung5">
    <w:name w:val="Aufzählung 5"/>
    <w:basedOn w:val="Aufzhlung4"/>
    <w:uiPriority w:val="8"/>
    <w:qFormat/>
    <w:pPr>
      <w:numPr>
        <w:ilvl w:val="4"/>
      </w:numPr>
    </w:pPr>
  </w:style>
  <w:style w:type="paragraph" w:customStyle="1" w:styleId="Aufzhlung6">
    <w:name w:val="Aufzählung 6"/>
    <w:basedOn w:val="Aufzhlung5"/>
    <w:uiPriority w:val="8"/>
    <w:qFormat/>
    <w:pPr>
      <w:numPr>
        <w:ilvl w:val="5"/>
      </w:numPr>
    </w:pPr>
  </w:style>
  <w:style w:type="numbering" w:customStyle="1" w:styleId="DEAufzhlung">
    <w:name w:val="DE Aufzählung"/>
    <w:basedOn w:val="KeineListe"/>
    <w:uiPriority w:val="99"/>
    <w:pPr>
      <w:numPr>
        <w:numId w:val="1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1AD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1AD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0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2B79"/>
  </w:style>
  <w:style w:type="paragraph" w:styleId="Fuzeile">
    <w:name w:val="footer"/>
    <w:basedOn w:val="Standard"/>
    <w:link w:val="FuzeileZchn"/>
    <w:uiPriority w:val="99"/>
    <w:unhideWhenUsed/>
    <w:rsid w:val="0090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16756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Anlage_2021-08-11_ENTWURF NACHTRAG FUCHS E04 10... - Kopie</dc:title>
  <dc:subject/>
  <dc:creator/>
  <cp:keywords/>
  <dc:description/>
  <cp:lastModifiedBy>Christian Fenzl</cp:lastModifiedBy>
  <cp:revision>15</cp:revision>
  <dcterms:created xsi:type="dcterms:W3CDTF">2021-08-11T07:14:00Z</dcterms:created>
  <dcterms:modified xsi:type="dcterms:W3CDTF">2021-08-16T09:34:00Z</dcterms:modified>
</cp:coreProperties>
</file>